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EBC" w:rsidRPr="00D748C8" w:rsidRDefault="00D748C8" w:rsidP="00D748C8">
      <w:pPr>
        <w:jc w:val="center"/>
        <w:rPr>
          <w:b/>
        </w:rPr>
      </w:pPr>
      <w:r w:rsidRPr="00D748C8">
        <w:rPr>
          <w:b/>
        </w:rPr>
        <w:t>Ashy Storm-Petrel Species Report</w:t>
      </w:r>
      <w:r w:rsidR="00FF6548">
        <w:rPr>
          <w:b/>
        </w:rPr>
        <w:t xml:space="preserve"> Notes for Discussion</w:t>
      </w:r>
    </w:p>
    <w:p w:rsidR="00D748C8" w:rsidRDefault="00D748C8"/>
    <w:p w:rsidR="001C5568" w:rsidRDefault="001C5568"/>
    <w:p w:rsidR="00D748C8" w:rsidRDefault="00D748C8">
      <w:r>
        <w:t>Page 3, paragraph 2:</w:t>
      </w:r>
    </w:p>
    <w:p w:rsidR="00D748C8" w:rsidRDefault="00D748C8"/>
    <w:p w:rsidR="00D748C8" w:rsidRDefault="00D748C8">
      <w:r>
        <w:t>Reads:</w:t>
      </w:r>
    </w:p>
    <w:p w:rsidR="00D748C8" w:rsidRDefault="00D748C8">
      <w:r>
        <w:t>“</w:t>
      </w:r>
      <w:r>
        <w:t xml:space="preserve">Studies on SE </w:t>
      </w:r>
      <w:proofErr w:type="spellStart"/>
      <w:r>
        <w:t>Farallon</w:t>
      </w:r>
      <w:proofErr w:type="spellEnd"/>
      <w:r>
        <w:t xml:space="preserve"> Island showed a</w:t>
      </w:r>
      <w:r w:rsidRPr="006B2023">
        <w:t xml:space="preserve"> maximum longevity of 35 years </w:t>
      </w:r>
      <w:r>
        <w:t xml:space="preserve">for ashy storm-petrel </w:t>
      </w:r>
      <w:r w:rsidRPr="006B2023">
        <w:t xml:space="preserve">(Bradley and </w:t>
      </w:r>
      <w:proofErr w:type="spellStart"/>
      <w:r w:rsidRPr="006B2023">
        <w:t>Warzybok</w:t>
      </w:r>
      <w:proofErr w:type="spellEnd"/>
      <w:r w:rsidRPr="006B2023">
        <w:t xml:space="preserve"> 2003, p. 122</w:t>
      </w:r>
      <w:r>
        <w:t xml:space="preserve">; </w:t>
      </w:r>
      <w:proofErr w:type="spellStart"/>
      <w:r w:rsidRPr="006B2023">
        <w:t>Nur</w:t>
      </w:r>
      <w:proofErr w:type="spellEnd"/>
      <w:r w:rsidRPr="006B2023">
        <w:t xml:space="preserve"> 2012, p. 16)</w:t>
      </w:r>
      <w:r w:rsidRPr="001C73DA">
        <w:t>.</w:t>
      </w:r>
      <w:r>
        <w:t>”</w:t>
      </w:r>
    </w:p>
    <w:p w:rsidR="00D748C8" w:rsidRDefault="00D748C8"/>
    <w:p w:rsidR="00D748C8" w:rsidRDefault="00D748C8">
      <w:r>
        <w:t>Should read:</w:t>
      </w:r>
    </w:p>
    <w:p w:rsidR="00D748C8" w:rsidRDefault="00D748C8">
      <w:r>
        <w:t>“</w:t>
      </w:r>
      <w:r>
        <w:t xml:space="preserve">Studies on SE </w:t>
      </w:r>
      <w:proofErr w:type="spellStart"/>
      <w:r>
        <w:t>Farallon</w:t>
      </w:r>
      <w:proofErr w:type="spellEnd"/>
      <w:r>
        <w:t xml:space="preserve"> Island showed a</w:t>
      </w:r>
      <w:r w:rsidRPr="006B2023">
        <w:t xml:space="preserve"> maximum </w:t>
      </w:r>
      <w:commentRangeStart w:id="0"/>
      <w:ins w:id="1" w:author="Gerry McChesney" w:date="2013-09-10T14:14:00Z">
        <w:r>
          <w:t xml:space="preserve">observed </w:t>
        </w:r>
      </w:ins>
      <w:r w:rsidRPr="006B2023">
        <w:t>l</w:t>
      </w:r>
      <w:commentRangeEnd w:id="0"/>
      <w:r w:rsidR="001C5568">
        <w:rPr>
          <w:rStyle w:val="CommentReference"/>
        </w:rPr>
        <w:commentReference w:id="0"/>
      </w:r>
      <w:r w:rsidRPr="006B2023">
        <w:t xml:space="preserve">ongevity of 35 years </w:t>
      </w:r>
      <w:r>
        <w:t xml:space="preserve">for ashy storm-petrel </w:t>
      </w:r>
      <w:r w:rsidRPr="006B2023">
        <w:t xml:space="preserve">(Bradley and </w:t>
      </w:r>
      <w:proofErr w:type="spellStart"/>
      <w:r w:rsidRPr="006B2023">
        <w:t>Warzybok</w:t>
      </w:r>
      <w:proofErr w:type="spellEnd"/>
      <w:r w:rsidRPr="006B2023">
        <w:t xml:space="preserve"> 2003, p. 122</w:t>
      </w:r>
      <w:r>
        <w:t xml:space="preserve">; </w:t>
      </w:r>
      <w:proofErr w:type="spellStart"/>
      <w:r w:rsidRPr="006B2023">
        <w:t>Nur</w:t>
      </w:r>
      <w:proofErr w:type="spellEnd"/>
      <w:r w:rsidRPr="006B2023">
        <w:t xml:space="preserve"> </w:t>
      </w:r>
      <w:ins w:id="2" w:author="Gerry McChesney" w:date="2013-09-10T14:14:00Z">
        <w:r>
          <w:t xml:space="preserve">et al. </w:t>
        </w:r>
      </w:ins>
      <w:r w:rsidRPr="006B2023">
        <w:t>201</w:t>
      </w:r>
      <w:ins w:id="3" w:author="Gerry McChesney" w:date="2013-09-10T14:14:00Z">
        <w:r>
          <w:t>3</w:t>
        </w:r>
      </w:ins>
      <w:del w:id="4" w:author="Gerry McChesney" w:date="2013-09-10T14:14:00Z">
        <w:r w:rsidRPr="006B2023" w:rsidDel="00D748C8">
          <w:delText>2</w:delText>
        </w:r>
      </w:del>
      <w:r w:rsidRPr="006B2023">
        <w:t xml:space="preserve">, p. </w:t>
      </w:r>
      <w:del w:id="5" w:author="Gerry McChesney" w:date="2013-09-10T14:14:00Z">
        <w:r w:rsidRPr="006B2023" w:rsidDel="00D748C8">
          <w:delText>16</w:delText>
        </w:r>
      </w:del>
      <w:ins w:id="6" w:author="Gerry McChesney" w:date="2013-09-10T14:14:00Z">
        <w:r>
          <w:t>20</w:t>
        </w:r>
      </w:ins>
      <w:r w:rsidRPr="006B2023">
        <w:t>)</w:t>
      </w:r>
      <w:r w:rsidRPr="001C73DA">
        <w:t>.</w:t>
      </w:r>
      <w:r>
        <w:t>”</w:t>
      </w:r>
    </w:p>
    <w:p w:rsidR="00D748C8" w:rsidRDefault="00D748C8"/>
    <w:p w:rsidR="00D748C8" w:rsidRDefault="00D748C8">
      <w:proofErr w:type="spellStart"/>
      <w:r>
        <w:t>Nur</w:t>
      </w:r>
      <w:proofErr w:type="spellEnd"/>
      <w:r>
        <w:t xml:space="preserve"> et al. (2012) was earlier draft that was replaced by </w:t>
      </w:r>
      <w:proofErr w:type="spellStart"/>
      <w:r>
        <w:t>Nur</w:t>
      </w:r>
      <w:proofErr w:type="spellEnd"/>
      <w:r>
        <w:t xml:space="preserve"> et al. (2013).  </w:t>
      </w:r>
      <w:proofErr w:type="spellStart"/>
      <w:r>
        <w:t>Nur</w:t>
      </w:r>
      <w:proofErr w:type="spellEnd"/>
      <w:r>
        <w:t xml:space="preserve"> et al. (2012) is not in lit cited.</w:t>
      </w:r>
    </w:p>
    <w:p w:rsidR="001C5568" w:rsidRDefault="001C5568"/>
    <w:p w:rsidR="001C5568" w:rsidRDefault="001C5568"/>
    <w:p w:rsidR="00D748C8" w:rsidRDefault="001C5568">
      <w:r>
        <w:t>Page 17, paragraph 3:</w:t>
      </w:r>
    </w:p>
    <w:p w:rsidR="001C5568" w:rsidRDefault="001C5568">
      <w:r>
        <w:t xml:space="preserve"> Reads:</w:t>
      </w:r>
    </w:p>
    <w:p w:rsidR="001C5568" w:rsidRDefault="001C5568">
      <w:r>
        <w:t>“</w:t>
      </w:r>
      <w:r w:rsidRPr="001B3319">
        <w:t>However, data collected at breeding colonies may not account for nonbreeding birds that do not visit the colony (</w:t>
      </w:r>
      <w:proofErr w:type="spellStart"/>
      <w:r w:rsidRPr="001B3319">
        <w:t>Ainley</w:t>
      </w:r>
      <w:proofErr w:type="spellEnd"/>
      <w:r w:rsidRPr="001B3319">
        <w:t xml:space="preserve"> 1995, p. 8)</w:t>
      </w:r>
      <w:r>
        <w:t>, and estimates of total population size would need to account for those birds (</w:t>
      </w:r>
      <w:proofErr w:type="spellStart"/>
      <w:r>
        <w:t>Nur</w:t>
      </w:r>
      <w:proofErr w:type="spellEnd"/>
      <w:r>
        <w:t xml:space="preserve"> et al. 2102), as we have done above to estimate total population size</w:t>
      </w:r>
      <w:r w:rsidRPr="001B3319">
        <w:t>.</w:t>
      </w:r>
      <w:r>
        <w:t>”</w:t>
      </w:r>
    </w:p>
    <w:p w:rsidR="001C5568" w:rsidRDefault="001C5568"/>
    <w:p w:rsidR="001C5568" w:rsidRDefault="001C5568">
      <w:r>
        <w:t>Should read</w:t>
      </w:r>
      <w:proofErr w:type="gramStart"/>
      <w:ins w:id="7" w:author="Gerry McChesney" w:date="2013-09-10T14:32:00Z">
        <w:r w:rsidR="00F3675B">
          <w:t>?</w:t>
        </w:r>
      </w:ins>
      <w:r>
        <w:t>:</w:t>
      </w:r>
      <w:proofErr w:type="gramEnd"/>
    </w:p>
    <w:p w:rsidR="001C5568" w:rsidRDefault="001C5568">
      <w:r>
        <w:t>“</w:t>
      </w:r>
      <w:r w:rsidRPr="001B3319">
        <w:t>However, data collected at breeding colonies may not account for nonbreeding birds that do not visit the colony (</w:t>
      </w:r>
      <w:proofErr w:type="spellStart"/>
      <w:r w:rsidRPr="001B3319">
        <w:t>Ainley</w:t>
      </w:r>
      <w:proofErr w:type="spellEnd"/>
      <w:r w:rsidRPr="001B3319">
        <w:t xml:space="preserve"> 1995, p. 8)</w:t>
      </w:r>
      <w:r>
        <w:t xml:space="preserve">, </w:t>
      </w:r>
      <w:commentRangeStart w:id="8"/>
      <w:r>
        <w:t>and estimates of total population size would need to account for those birds (</w:t>
      </w:r>
      <w:proofErr w:type="spellStart"/>
      <w:r>
        <w:t>Nur</w:t>
      </w:r>
      <w:proofErr w:type="spellEnd"/>
      <w:r>
        <w:t xml:space="preserve"> et al. </w:t>
      </w:r>
      <w:del w:id="9" w:author="Gerry McChesney" w:date="2013-09-10T14:22:00Z">
        <w:r w:rsidDel="001C5568">
          <w:delText>2102</w:delText>
        </w:r>
      </w:del>
      <w:ins w:id="10" w:author="Gerry McChesney" w:date="2013-09-10T14:22:00Z">
        <w:r>
          <w:t>2013</w:t>
        </w:r>
      </w:ins>
      <w:ins w:id="11" w:author="Gerry McChesney" w:date="2013-09-10T14:30:00Z">
        <w:r w:rsidR="00F3675B">
          <w:t>?</w:t>
        </w:r>
      </w:ins>
      <w:r>
        <w:t xml:space="preserve">), </w:t>
      </w:r>
      <w:commentRangeEnd w:id="8"/>
      <w:r w:rsidR="00F3675B">
        <w:rPr>
          <w:rStyle w:val="CommentReference"/>
        </w:rPr>
        <w:commentReference w:id="8"/>
      </w:r>
      <w:r>
        <w:t>as we have done above to estimate total population size</w:t>
      </w:r>
      <w:r w:rsidRPr="001B3319">
        <w:t>.</w:t>
      </w:r>
      <w:r>
        <w:t>”</w:t>
      </w:r>
    </w:p>
    <w:p w:rsidR="00D748C8" w:rsidRDefault="00D748C8"/>
    <w:p w:rsidR="006F3BCD" w:rsidRDefault="006F3BCD">
      <w:r>
        <w:t xml:space="preserve">Page 20, paragraph 3: </w:t>
      </w:r>
    </w:p>
    <w:p w:rsidR="00D748C8" w:rsidRDefault="006F3BCD">
      <w:r>
        <w:rPr>
          <w:b/>
        </w:rPr>
        <w:t xml:space="preserve">(C) SE </w:t>
      </w:r>
      <w:proofErr w:type="spellStart"/>
      <w:r>
        <w:rPr>
          <w:b/>
        </w:rPr>
        <w:t>Farallon</w:t>
      </w:r>
      <w:proofErr w:type="spellEnd"/>
      <w:r>
        <w:rPr>
          <w:b/>
        </w:rPr>
        <w:t xml:space="preserve"> Island; 2000-2012; </w:t>
      </w:r>
      <w:proofErr w:type="spellStart"/>
      <w:r>
        <w:rPr>
          <w:b/>
        </w:rPr>
        <w:t>Nur</w:t>
      </w:r>
      <w:proofErr w:type="spellEnd"/>
      <w:r>
        <w:rPr>
          <w:b/>
        </w:rPr>
        <w:t xml:space="preserve"> </w:t>
      </w:r>
      <w:r>
        <w:rPr>
          <w:b/>
          <w:i/>
        </w:rPr>
        <w:t>et al.</w:t>
      </w:r>
      <w:r>
        <w:rPr>
          <w:b/>
        </w:rPr>
        <w:t xml:space="preserve"> 2013</w:t>
      </w:r>
    </w:p>
    <w:p w:rsidR="00D748C8" w:rsidRDefault="006F3BCD">
      <w:r>
        <w:t>First sentence:</w:t>
      </w:r>
    </w:p>
    <w:p w:rsidR="006F3BCD" w:rsidRDefault="006F3BCD">
      <w:pPr>
        <w:rPr>
          <w:color w:val="222222"/>
          <w:shd w:val="clear" w:color="auto" w:fill="FFFFFF"/>
        </w:rPr>
      </w:pPr>
      <w:r>
        <w:rPr>
          <w:color w:val="222222"/>
          <w:shd w:val="clear" w:color="auto" w:fill="FFFFFF"/>
        </w:rPr>
        <w:t>“</w:t>
      </w:r>
      <w:r w:rsidRPr="007206CD">
        <w:rPr>
          <w:color w:val="222222"/>
          <w:shd w:val="clear" w:color="auto" w:fill="FFFFFF"/>
        </w:rPr>
        <w:t xml:space="preserve">The </w:t>
      </w:r>
      <w:r>
        <w:rPr>
          <w:color w:val="222222"/>
          <w:shd w:val="clear" w:color="auto" w:fill="FFFFFF"/>
        </w:rPr>
        <w:t>purpose</w:t>
      </w:r>
      <w:r w:rsidRPr="007206CD">
        <w:rPr>
          <w:color w:val="222222"/>
          <w:shd w:val="clear" w:color="auto" w:fill="FFFFFF"/>
        </w:rPr>
        <w:t xml:space="preserve"> of the </w:t>
      </w:r>
      <w:proofErr w:type="spellStart"/>
      <w:r w:rsidRPr="007206CD">
        <w:rPr>
          <w:color w:val="222222"/>
          <w:shd w:val="clear" w:color="auto" w:fill="FFFFFF"/>
        </w:rPr>
        <w:t>Nur</w:t>
      </w:r>
      <w:proofErr w:type="spellEnd"/>
      <w:r w:rsidRPr="007206CD">
        <w:rPr>
          <w:rStyle w:val="apple-converted-space"/>
          <w:color w:val="222222"/>
          <w:shd w:val="clear" w:color="auto" w:fill="FFFFFF"/>
        </w:rPr>
        <w:t> </w:t>
      </w:r>
      <w:r w:rsidRPr="007206CD">
        <w:rPr>
          <w:i/>
          <w:iCs/>
          <w:color w:val="222222"/>
          <w:shd w:val="clear" w:color="auto" w:fill="FFFFFF"/>
        </w:rPr>
        <w:t>et al</w:t>
      </w:r>
      <w:r w:rsidRPr="007206CD">
        <w:rPr>
          <w:color w:val="222222"/>
          <w:shd w:val="clear" w:color="auto" w:fill="FFFFFF"/>
        </w:rPr>
        <w:t xml:space="preserve">. study </w:t>
      </w:r>
      <w:r>
        <w:rPr>
          <w:color w:val="222222"/>
          <w:shd w:val="clear" w:color="auto" w:fill="FFFFFF"/>
        </w:rPr>
        <w:t>was</w:t>
      </w:r>
      <w:r w:rsidRPr="007206CD">
        <w:rPr>
          <w:color w:val="222222"/>
          <w:shd w:val="clear" w:color="auto" w:fill="FFFFFF"/>
        </w:rPr>
        <w:t xml:space="preserve"> to evaluate the management benefits of house mouse eradication from the SE </w:t>
      </w:r>
      <w:proofErr w:type="spellStart"/>
      <w:r w:rsidRPr="007206CD">
        <w:rPr>
          <w:color w:val="222222"/>
          <w:shd w:val="clear" w:color="auto" w:fill="FFFFFF"/>
        </w:rPr>
        <w:t>Farallon</w:t>
      </w:r>
      <w:proofErr w:type="spellEnd"/>
      <w:r w:rsidRPr="007206CD">
        <w:rPr>
          <w:color w:val="222222"/>
          <w:shd w:val="clear" w:color="auto" w:fill="FFFFFF"/>
        </w:rPr>
        <w:t xml:space="preserve"> Islands</w:t>
      </w:r>
      <w:r>
        <w:rPr>
          <w:color w:val="222222"/>
          <w:shd w:val="clear" w:color="auto" w:fill="FFFFFF"/>
        </w:rPr>
        <w:t xml:space="preserve">, not to determine future trends in ashy storm-petrel populations on the Island or estimate time to extinction. The study did, however, analyze recent trends in the ashy storm-petrel population index for the SE </w:t>
      </w:r>
      <w:proofErr w:type="spellStart"/>
      <w:r>
        <w:rPr>
          <w:color w:val="222222"/>
          <w:shd w:val="clear" w:color="auto" w:fill="FFFFFF"/>
        </w:rPr>
        <w:t>Farralon</w:t>
      </w:r>
      <w:proofErr w:type="spellEnd"/>
      <w:r>
        <w:rPr>
          <w:color w:val="222222"/>
          <w:shd w:val="clear" w:color="auto" w:fill="FFFFFF"/>
        </w:rPr>
        <w:t xml:space="preserve"> Islands, which is based on </w:t>
      </w:r>
      <w:proofErr w:type="gramStart"/>
      <w:r>
        <w:rPr>
          <w:color w:val="222222"/>
          <w:shd w:val="clear" w:color="auto" w:fill="FFFFFF"/>
        </w:rPr>
        <w:t>mist-netting,</w:t>
      </w:r>
      <w:proofErr w:type="gramEnd"/>
      <w:r>
        <w:rPr>
          <w:color w:val="222222"/>
          <w:shd w:val="clear" w:color="auto" w:fill="FFFFFF"/>
        </w:rPr>
        <w:t xml:space="preserve"> and used trend results from that analysis to model future storm-petrel population trends with and without house mouse eradication.</w:t>
      </w:r>
      <w:r>
        <w:rPr>
          <w:color w:val="222222"/>
          <w:shd w:val="clear" w:color="auto" w:fill="FFFFFF"/>
        </w:rPr>
        <w:t>”</w:t>
      </w:r>
    </w:p>
    <w:p w:rsidR="006F3BCD" w:rsidRDefault="006F3BCD">
      <w:pPr>
        <w:rPr>
          <w:color w:val="222222"/>
          <w:shd w:val="clear" w:color="auto" w:fill="FFFFFF"/>
        </w:rPr>
      </w:pPr>
    </w:p>
    <w:p w:rsidR="006F3BCD" w:rsidRDefault="006F3BCD">
      <w:pPr>
        <w:rPr>
          <w:color w:val="222222"/>
          <w:shd w:val="clear" w:color="auto" w:fill="FFFFFF"/>
        </w:rPr>
      </w:pPr>
      <w:r>
        <w:rPr>
          <w:color w:val="222222"/>
          <w:shd w:val="clear" w:color="auto" w:fill="FFFFFF"/>
        </w:rPr>
        <w:t xml:space="preserve">The second sentence conflicts with first sentence regarding estimating, or “determining”, future trends. The report does model potential future trends under various scenarios. </w:t>
      </w:r>
    </w:p>
    <w:p w:rsidR="006F3BCD" w:rsidRDefault="006F3BCD">
      <w:pPr>
        <w:rPr>
          <w:color w:val="222222"/>
          <w:shd w:val="clear" w:color="auto" w:fill="FFFFFF"/>
        </w:rPr>
      </w:pPr>
    </w:p>
    <w:p w:rsidR="006F3BCD" w:rsidRDefault="006F3BCD">
      <w:pPr>
        <w:rPr>
          <w:color w:val="222222"/>
          <w:shd w:val="clear" w:color="auto" w:fill="FFFFFF"/>
        </w:rPr>
      </w:pPr>
      <w:r>
        <w:rPr>
          <w:color w:val="222222"/>
          <w:shd w:val="clear" w:color="auto" w:fill="FFFFFF"/>
        </w:rPr>
        <w:t>Suggested revision:</w:t>
      </w:r>
    </w:p>
    <w:p w:rsidR="000D1C65" w:rsidRPr="00670E2E" w:rsidRDefault="006F3BCD" w:rsidP="000D1C65">
      <w:pPr>
        <w:pStyle w:val="NoSpacing"/>
        <w:tabs>
          <w:tab w:val="num" w:pos="0"/>
        </w:tabs>
        <w:rPr>
          <w:b/>
          <w:i/>
        </w:rPr>
      </w:pPr>
      <w:r>
        <w:rPr>
          <w:color w:val="222222"/>
          <w:shd w:val="clear" w:color="auto" w:fill="FFFFFF"/>
        </w:rPr>
        <w:lastRenderedPageBreak/>
        <w:t>“</w:t>
      </w:r>
      <w:r w:rsidRPr="007206CD">
        <w:rPr>
          <w:color w:val="222222"/>
          <w:shd w:val="clear" w:color="auto" w:fill="FFFFFF"/>
        </w:rPr>
        <w:t xml:space="preserve">The </w:t>
      </w:r>
      <w:r>
        <w:rPr>
          <w:color w:val="222222"/>
          <w:shd w:val="clear" w:color="auto" w:fill="FFFFFF"/>
        </w:rPr>
        <w:t>purpose</w:t>
      </w:r>
      <w:r w:rsidRPr="007206CD">
        <w:rPr>
          <w:color w:val="222222"/>
          <w:shd w:val="clear" w:color="auto" w:fill="FFFFFF"/>
        </w:rPr>
        <w:t xml:space="preserve"> of the </w:t>
      </w:r>
      <w:proofErr w:type="spellStart"/>
      <w:r w:rsidRPr="007206CD">
        <w:rPr>
          <w:color w:val="222222"/>
          <w:shd w:val="clear" w:color="auto" w:fill="FFFFFF"/>
        </w:rPr>
        <w:t>Nur</w:t>
      </w:r>
      <w:proofErr w:type="spellEnd"/>
      <w:r w:rsidRPr="007206CD">
        <w:rPr>
          <w:rStyle w:val="apple-converted-space"/>
          <w:color w:val="222222"/>
          <w:shd w:val="clear" w:color="auto" w:fill="FFFFFF"/>
        </w:rPr>
        <w:t> </w:t>
      </w:r>
      <w:r w:rsidRPr="007206CD">
        <w:rPr>
          <w:i/>
          <w:iCs/>
          <w:color w:val="222222"/>
          <w:shd w:val="clear" w:color="auto" w:fill="FFFFFF"/>
        </w:rPr>
        <w:t>et al</w:t>
      </w:r>
      <w:r w:rsidRPr="007206CD">
        <w:rPr>
          <w:color w:val="222222"/>
          <w:shd w:val="clear" w:color="auto" w:fill="FFFFFF"/>
        </w:rPr>
        <w:t xml:space="preserve">. </w:t>
      </w:r>
      <w:ins w:id="12" w:author="Gerry McChesney" w:date="2013-09-10T15:13:00Z">
        <w:r>
          <w:rPr>
            <w:color w:val="222222"/>
            <w:shd w:val="clear" w:color="auto" w:fill="FFFFFF"/>
          </w:rPr>
          <w:t xml:space="preserve">(2013) </w:t>
        </w:r>
      </w:ins>
      <w:r w:rsidRPr="007206CD">
        <w:rPr>
          <w:color w:val="222222"/>
          <w:shd w:val="clear" w:color="auto" w:fill="FFFFFF"/>
        </w:rPr>
        <w:t xml:space="preserve">study </w:t>
      </w:r>
      <w:r>
        <w:rPr>
          <w:color w:val="222222"/>
          <w:shd w:val="clear" w:color="auto" w:fill="FFFFFF"/>
        </w:rPr>
        <w:t>was</w:t>
      </w:r>
      <w:r w:rsidRPr="007206CD">
        <w:rPr>
          <w:color w:val="222222"/>
          <w:shd w:val="clear" w:color="auto" w:fill="FFFFFF"/>
        </w:rPr>
        <w:t xml:space="preserve"> to evaluate the management benefits of house mouse eradication </w:t>
      </w:r>
      <w:del w:id="13" w:author="Gerry McChesney" w:date="2013-09-10T15:16:00Z">
        <w:r w:rsidRPr="007206CD" w:rsidDel="006F3BCD">
          <w:rPr>
            <w:color w:val="222222"/>
            <w:shd w:val="clear" w:color="auto" w:fill="FFFFFF"/>
          </w:rPr>
          <w:delText xml:space="preserve">from </w:delText>
        </w:r>
      </w:del>
      <w:ins w:id="14" w:author="Gerry McChesney" w:date="2013-09-10T15:16:00Z">
        <w:r>
          <w:rPr>
            <w:color w:val="222222"/>
            <w:shd w:val="clear" w:color="auto" w:fill="FFFFFF"/>
          </w:rPr>
          <w:t>on</w:t>
        </w:r>
        <w:r w:rsidRPr="007206CD">
          <w:rPr>
            <w:color w:val="222222"/>
            <w:shd w:val="clear" w:color="auto" w:fill="FFFFFF"/>
          </w:rPr>
          <w:t xml:space="preserve"> </w:t>
        </w:r>
      </w:ins>
      <w:r w:rsidRPr="007206CD">
        <w:rPr>
          <w:color w:val="222222"/>
          <w:shd w:val="clear" w:color="auto" w:fill="FFFFFF"/>
        </w:rPr>
        <w:t xml:space="preserve">the </w:t>
      </w:r>
      <w:proofErr w:type="spellStart"/>
      <w:r w:rsidRPr="007206CD">
        <w:rPr>
          <w:color w:val="222222"/>
          <w:shd w:val="clear" w:color="auto" w:fill="FFFFFF"/>
        </w:rPr>
        <w:t>S</w:t>
      </w:r>
      <w:ins w:id="15" w:author="Gerry McChesney" w:date="2013-09-10T15:11:00Z">
        <w:r>
          <w:rPr>
            <w:color w:val="222222"/>
            <w:shd w:val="clear" w:color="auto" w:fill="FFFFFF"/>
          </w:rPr>
          <w:t>out</w:t>
        </w:r>
      </w:ins>
      <w:proofErr w:type="spellEnd"/>
      <w:del w:id="16" w:author="Gerry McChesney" w:date="2013-09-10T15:11:00Z">
        <w:r w:rsidRPr="007206CD" w:rsidDel="006F3BCD">
          <w:rPr>
            <w:color w:val="222222"/>
            <w:shd w:val="clear" w:color="auto" w:fill="FFFFFF"/>
          </w:rPr>
          <w:delText>E</w:delText>
        </w:r>
      </w:del>
      <w:r w:rsidRPr="007206CD">
        <w:rPr>
          <w:color w:val="222222"/>
          <w:shd w:val="clear" w:color="auto" w:fill="FFFFFF"/>
        </w:rPr>
        <w:t xml:space="preserve"> </w:t>
      </w:r>
      <w:proofErr w:type="spellStart"/>
      <w:r w:rsidRPr="007206CD">
        <w:rPr>
          <w:color w:val="222222"/>
          <w:shd w:val="clear" w:color="auto" w:fill="FFFFFF"/>
        </w:rPr>
        <w:t>Farallon</w:t>
      </w:r>
      <w:proofErr w:type="spellEnd"/>
      <w:r w:rsidRPr="007206CD">
        <w:rPr>
          <w:color w:val="222222"/>
          <w:shd w:val="clear" w:color="auto" w:fill="FFFFFF"/>
        </w:rPr>
        <w:t xml:space="preserve"> Islands</w:t>
      </w:r>
      <w:ins w:id="17" w:author="Gerry McChesney" w:date="2013-09-10T15:16:00Z">
        <w:r>
          <w:rPr>
            <w:color w:val="222222"/>
            <w:shd w:val="clear" w:color="auto" w:fill="FFFFFF"/>
          </w:rPr>
          <w:t xml:space="preserve"> </w:t>
        </w:r>
      </w:ins>
      <w:ins w:id="18" w:author="Gerry McChesney" w:date="2013-09-10T15:18:00Z">
        <w:r w:rsidR="002D4C9C">
          <w:rPr>
            <w:color w:val="222222"/>
            <w:shd w:val="clear" w:color="auto" w:fill="FFFFFF"/>
          </w:rPr>
          <w:t>a</w:t>
        </w:r>
      </w:ins>
      <w:ins w:id="19" w:author="Gerry McChesney" w:date="2013-09-10T15:16:00Z">
        <w:r>
          <w:rPr>
            <w:color w:val="222222"/>
            <w:shd w:val="clear" w:color="auto" w:fill="FFFFFF"/>
          </w:rPr>
          <w:t xml:space="preserve">shy </w:t>
        </w:r>
      </w:ins>
      <w:ins w:id="20" w:author="Gerry McChesney" w:date="2013-09-10T15:18:00Z">
        <w:r w:rsidR="002D4C9C">
          <w:rPr>
            <w:color w:val="222222"/>
            <w:shd w:val="clear" w:color="auto" w:fill="FFFFFF"/>
          </w:rPr>
          <w:t>s</w:t>
        </w:r>
      </w:ins>
      <w:ins w:id="21" w:author="Gerry McChesney" w:date="2013-09-10T15:16:00Z">
        <w:r>
          <w:rPr>
            <w:color w:val="222222"/>
            <w:shd w:val="clear" w:color="auto" w:fill="FFFFFF"/>
          </w:rPr>
          <w:t>torm-</w:t>
        </w:r>
      </w:ins>
      <w:ins w:id="22" w:author="Gerry McChesney" w:date="2013-09-10T15:18:00Z">
        <w:r w:rsidR="002D4C9C">
          <w:rPr>
            <w:color w:val="222222"/>
            <w:shd w:val="clear" w:color="auto" w:fill="FFFFFF"/>
          </w:rPr>
          <w:t>p</w:t>
        </w:r>
      </w:ins>
      <w:ins w:id="23" w:author="Gerry McChesney" w:date="2013-09-10T15:16:00Z">
        <w:r>
          <w:rPr>
            <w:color w:val="222222"/>
            <w:shd w:val="clear" w:color="auto" w:fill="FFFFFF"/>
          </w:rPr>
          <w:t>etrel colony</w:t>
        </w:r>
      </w:ins>
      <w:ins w:id="24" w:author="Gerry McChesney" w:date="2013-09-10T15:10:00Z">
        <w:r>
          <w:rPr>
            <w:color w:val="222222"/>
            <w:shd w:val="clear" w:color="auto" w:fill="FFFFFF"/>
          </w:rPr>
          <w:t xml:space="preserve"> by </w:t>
        </w:r>
      </w:ins>
      <w:ins w:id="25" w:author="Gerry McChesney" w:date="2013-09-10T15:16:00Z">
        <w:r>
          <w:rPr>
            <w:color w:val="222222"/>
            <w:shd w:val="clear" w:color="auto" w:fill="FFFFFF"/>
          </w:rPr>
          <w:t>analyzing the</w:t>
        </w:r>
      </w:ins>
      <w:ins w:id="26" w:author="Gerry McChesney" w:date="2013-09-10T15:10:00Z">
        <w:r>
          <w:rPr>
            <w:color w:val="222222"/>
            <w:shd w:val="clear" w:color="auto" w:fill="FFFFFF"/>
          </w:rPr>
          <w:t xml:space="preserve"> impacts of burrowing owl predation (which is influenced by mouse presence)</w:t>
        </w:r>
      </w:ins>
      <w:ins w:id="27" w:author="Gerry McChesney" w:date="2013-09-10T15:13:00Z">
        <w:r>
          <w:rPr>
            <w:color w:val="222222"/>
            <w:shd w:val="clear" w:color="auto" w:fill="FFFFFF"/>
          </w:rPr>
          <w:t xml:space="preserve"> on </w:t>
        </w:r>
      </w:ins>
      <w:ins w:id="28" w:author="Gerry McChesney" w:date="2013-09-10T15:16:00Z">
        <w:r w:rsidR="002D4C9C">
          <w:rPr>
            <w:color w:val="222222"/>
            <w:shd w:val="clear" w:color="auto" w:fill="FFFFFF"/>
          </w:rPr>
          <w:t>the storm-petrels</w:t>
        </w:r>
      </w:ins>
      <w:del w:id="29" w:author="Gerry McChesney" w:date="2013-09-10T15:16:00Z">
        <w:r w:rsidDel="002D4C9C">
          <w:rPr>
            <w:color w:val="222222"/>
            <w:shd w:val="clear" w:color="auto" w:fill="FFFFFF"/>
          </w:rPr>
          <w:delText>, not to determine future trends in ashy storm-petrel populations on the Island or estimate time to extinction</w:delText>
        </w:r>
      </w:del>
      <w:r>
        <w:rPr>
          <w:color w:val="222222"/>
          <w:shd w:val="clear" w:color="auto" w:fill="FFFFFF"/>
        </w:rPr>
        <w:t xml:space="preserve">. </w:t>
      </w:r>
      <w:ins w:id="30" w:author="Gerry McChesney" w:date="2013-09-10T15:17:00Z">
        <w:r w:rsidR="002D4C9C">
          <w:rPr>
            <w:color w:val="222222"/>
            <w:shd w:val="clear" w:color="auto" w:fill="FFFFFF"/>
          </w:rPr>
          <w:t>In addition to analyzing impacts of owl predation on storm-petrel predation levels and adult survivorship</w:t>
        </w:r>
        <w:proofErr w:type="gramStart"/>
        <w:r w:rsidR="002D4C9C">
          <w:rPr>
            <w:color w:val="222222"/>
            <w:shd w:val="clear" w:color="auto" w:fill="FFFFFF"/>
          </w:rPr>
          <w:t xml:space="preserve">,  </w:t>
        </w:r>
      </w:ins>
      <w:proofErr w:type="gramEnd"/>
      <w:del w:id="31" w:author="Gerry McChesney" w:date="2013-09-10T15:17:00Z">
        <w:r w:rsidDel="002D4C9C">
          <w:rPr>
            <w:color w:val="222222"/>
            <w:shd w:val="clear" w:color="auto" w:fill="FFFFFF"/>
          </w:rPr>
          <w:delText>T</w:delText>
        </w:r>
      </w:del>
      <w:ins w:id="32" w:author="Gerry McChesney" w:date="2013-09-10T15:17:00Z">
        <w:r w:rsidR="002D4C9C">
          <w:rPr>
            <w:color w:val="222222"/>
            <w:shd w:val="clear" w:color="auto" w:fill="FFFFFF"/>
          </w:rPr>
          <w:t>t</w:t>
        </w:r>
      </w:ins>
      <w:r>
        <w:rPr>
          <w:color w:val="222222"/>
          <w:shd w:val="clear" w:color="auto" w:fill="FFFFFF"/>
        </w:rPr>
        <w:t xml:space="preserve">he study </w:t>
      </w:r>
      <w:del w:id="33" w:author="Gerry McChesney" w:date="2013-09-10T15:18:00Z">
        <w:r w:rsidDel="002D4C9C">
          <w:rPr>
            <w:color w:val="222222"/>
            <w:shd w:val="clear" w:color="auto" w:fill="FFFFFF"/>
          </w:rPr>
          <w:delText xml:space="preserve">did, however, </w:delText>
        </w:r>
      </w:del>
      <w:r>
        <w:rPr>
          <w:color w:val="222222"/>
          <w:shd w:val="clear" w:color="auto" w:fill="FFFFFF"/>
        </w:rPr>
        <w:t>analyze</w:t>
      </w:r>
      <w:ins w:id="34" w:author="Gerry McChesney" w:date="2013-09-10T15:18:00Z">
        <w:r w:rsidR="002D4C9C">
          <w:rPr>
            <w:color w:val="222222"/>
            <w:shd w:val="clear" w:color="auto" w:fill="FFFFFF"/>
          </w:rPr>
          <w:t>d</w:t>
        </w:r>
      </w:ins>
      <w:r>
        <w:rPr>
          <w:color w:val="222222"/>
          <w:shd w:val="clear" w:color="auto" w:fill="FFFFFF"/>
        </w:rPr>
        <w:t xml:space="preserve"> recent trends in the ashy storm-petrel population index for the S</w:t>
      </w:r>
      <w:ins w:id="35" w:author="Gerry McChesney" w:date="2013-09-10T15:55:00Z">
        <w:r w:rsidR="00C23EAD">
          <w:rPr>
            <w:color w:val="222222"/>
            <w:shd w:val="clear" w:color="auto" w:fill="FFFFFF"/>
          </w:rPr>
          <w:t>outh</w:t>
        </w:r>
      </w:ins>
      <w:del w:id="36" w:author="Gerry McChesney" w:date="2013-09-10T15:55:00Z">
        <w:r w:rsidDel="00C23EAD">
          <w:rPr>
            <w:color w:val="222222"/>
            <w:shd w:val="clear" w:color="auto" w:fill="FFFFFF"/>
          </w:rPr>
          <w:delText>E</w:delText>
        </w:r>
      </w:del>
      <w:r>
        <w:rPr>
          <w:color w:val="222222"/>
          <w:shd w:val="clear" w:color="auto" w:fill="FFFFFF"/>
        </w:rPr>
        <w:t xml:space="preserve"> </w:t>
      </w:r>
      <w:proofErr w:type="spellStart"/>
      <w:r>
        <w:rPr>
          <w:color w:val="222222"/>
          <w:shd w:val="clear" w:color="auto" w:fill="FFFFFF"/>
        </w:rPr>
        <w:t>Far</w:t>
      </w:r>
      <w:del w:id="37" w:author="Gerry McChesney" w:date="2013-09-10T15:55:00Z">
        <w:r w:rsidDel="00C23EAD">
          <w:rPr>
            <w:color w:val="222222"/>
            <w:shd w:val="clear" w:color="auto" w:fill="FFFFFF"/>
          </w:rPr>
          <w:delText>r</w:delText>
        </w:r>
      </w:del>
      <w:r>
        <w:rPr>
          <w:color w:val="222222"/>
          <w:shd w:val="clear" w:color="auto" w:fill="FFFFFF"/>
        </w:rPr>
        <w:t>al</w:t>
      </w:r>
      <w:ins w:id="38" w:author="Gerry McChesney" w:date="2013-09-10T15:55:00Z">
        <w:r w:rsidR="00C23EAD">
          <w:rPr>
            <w:color w:val="222222"/>
            <w:shd w:val="clear" w:color="auto" w:fill="FFFFFF"/>
          </w:rPr>
          <w:t>l</w:t>
        </w:r>
      </w:ins>
      <w:r>
        <w:rPr>
          <w:color w:val="222222"/>
          <w:shd w:val="clear" w:color="auto" w:fill="FFFFFF"/>
        </w:rPr>
        <w:t>on</w:t>
      </w:r>
      <w:proofErr w:type="spellEnd"/>
      <w:r>
        <w:rPr>
          <w:color w:val="222222"/>
          <w:shd w:val="clear" w:color="auto" w:fill="FFFFFF"/>
        </w:rPr>
        <w:t xml:space="preserve"> Islands, which is based on mist-netting, and used </w:t>
      </w:r>
      <w:ins w:id="39" w:author="Gerry McChesney" w:date="2013-09-10T15:56:00Z">
        <w:r w:rsidR="00C23EAD">
          <w:rPr>
            <w:color w:val="222222"/>
            <w:shd w:val="clear" w:color="auto" w:fill="FFFFFF"/>
          </w:rPr>
          <w:t xml:space="preserve">recent estimated </w:t>
        </w:r>
      </w:ins>
      <w:r>
        <w:rPr>
          <w:color w:val="222222"/>
          <w:shd w:val="clear" w:color="auto" w:fill="FFFFFF"/>
        </w:rPr>
        <w:t>trend</w:t>
      </w:r>
      <w:ins w:id="40" w:author="Gerry McChesney" w:date="2013-09-10T16:02:00Z">
        <w:r w:rsidR="00C23EAD">
          <w:rPr>
            <w:color w:val="222222"/>
            <w:shd w:val="clear" w:color="auto" w:fill="FFFFFF"/>
          </w:rPr>
          <w:t>s</w:t>
        </w:r>
      </w:ins>
      <w:r>
        <w:rPr>
          <w:color w:val="222222"/>
          <w:shd w:val="clear" w:color="auto" w:fill="FFFFFF"/>
        </w:rPr>
        <w:t xml:space="preserve"> </w:t>
      </w:r>
      <w:del w:id="41" w:author="Gerry McChesney" w:date="2013-09-10T16:02:00Z">
        <w:r w:rsidDel="00C23EAD">
          <w:rPr>
            <w:color w:val="222222"/>
            <w:shd w:val="clear" w:color="auto" w:fill="FFFFFF"/>
          </w:rPr>
          <w:delText xml:space="preserve">results from that analysis </w:delText>
        </w:r>
      </w:del>
      <w:r>
        <w:rPr>
          <w:color w:val="222222"/>
          <w:shd w:val="clear" w:color="auto" w:fill="FFFFFF"/>
        </w:rPr>
        <w:t xml:space="preserve">to model </w:t>
      </w:r>
      <w:ins w:id="42" w:author="Gerry McChesney" w:date="2013-09-10T15:56:00Z">
        <w:r w:rsidR="00C23EAD">
          <w:rPr>
            <w:color w:val="222222"/>
            <w:shd w:val="clear" w:color="auto" w:fill="FFFFFF"/>
          </w:rPr>
          <w:t xml:space="preserve">potential </w:t>
        </w:r>
      </w:ins>
      <w:r>
        <w:rPr>
          <w:color w:val="222222"/>
          <w:shd w:val="clear" w:color="auto" w:fill="FFFFFF"/>
        </w:rPr>
        <w:t xml:space="preserve">future storm-petrel population trends with and without </w:t>
      </w:r>
      <w:ins w:id="43" w:author="Gerry McChesney" w:date="2013-09-10T15:56:00Z">
        <w:r w:rsidR="00C23EAD">
          <w:rPr>
            <w:color w:val="222222"/>
            <w:shd w:val="clear" w:color="auto" w:fill="FFFFFF"/>
          </w:rPr>
          <w:t>a reduction in the number of overwintering burrowing owls</w:t>
        </w:r>
      </w:ins>
      <w:del w:id="44" w:author="Gerry McChesney" w:date="2013-09-10T15:57:00Z">
        <w:r w:rsidDel="00C23EAD">
          <w:rPr>
            <w:color w:val="222222"/>
            <w:shd w:val="clear" w:color="auto" w:fill="FFFFFF"/>
          </w:rPr>
          <w:delText>house mouse eradication</w:delText>
        </w:r>
      </w:del>
      <w:r>
        <w:rPr>
          <w:color w:val="222222"/>
          <w:shd w:val="clear" w:color="auto" w:fill="FFFFFF"/>
        </w:rPr>
        <w:t>.</w:t>
      </w:r>
      <w:ins w:id="45" w:author="Gerry McChesney" w:date="2013-09-10T15:57:00Z">
        <w:r w:rsidR="00C23EAD">
          <w:rPr>
            <w:color w:val="222222"/>
            <w:shd w:val="clear" w:color="auto" w:fill="FFFFFF"/>
          </w:rPr>
          <w:t xml:space="preserve"> Numbers of wintering burrowing owls are expected to be reduced with no mice on the islands.</w:t>
        </w:r>
      </w:ins>
      <w:ins w:id="46" w:author="Gerry McChesney" w:date="2013-09-10T16:01:00Z">
        <w:r w:rsidR="00C23EAD">
          <w:rPr>
            <w:color w:val="222222"/>
            <w:shd w:val="clear" w:color="auto" w:fill="FFFFFF"/>
          </w:rPr>
          <w:t xml:space="preserve"> </w:t>
        </w:r>
      </w:ins>
      <w:commentRangeStart w:id="47"/>
      <w:del w:id="48" w:author="Gerry McChesney" w:date="2013-09-10T16:01:00Z">
        <w:r w:rsidR="00C23EAD" w:rsidRPr="007206CD" w:rsidDel="00C23EAD">
          <w:rPr>
            <w:color w:val="222222"/>
            <w:shd w:val="clear" w:color="auto" w:fill="FFFFFF"/>
          </w:rPr>
          <w:delText xml:space="preserve">Some of the results of </w:delText>
        </w:r>
        <w:r w:rsidR="00C23EAD" w:rsidDel="00C23EAD">
          <w:rPr>
            <w:color w:val="222222"/>
            <w:shd w:val="clear" w:color="auto" w:fill="FFFFFF"/>
          </w:rPr>
          <w:delText xml:space="preserve">the </w:delText>
        </w:r>
        <w:r w:rsidR="00C23EAD" w:rsidRPr="007206CD" w:rsidDel="00C23EAD">
          <w:rPr>
            <w:color w:val="222222"/>
            <w:shd w:val="clear" w:color="auto" w:fill="FFFFFF"/>
          </w:rPr>
          <w:delText>Nur</w:delText>
        </w:r>
        <w:r w:rsidR="00C23EAD" w:rsidRPr="007206CD" w:rsidDel="00C23EAD">
          <w:rPr>
            <w:rStyle w:val="apple-converted-space"/>
            <w:color w:val="222222"/>
            <w:shd w:val="clear" w:color="auto" w:fill="FFFFFF"/>
          </w:rPr>
          <w:delText> </w:delText>
        </w:r>
        <w:r w:rsidR="00C23EAD" w:rsidRPr="007206CD" w:rsidDel="00C23EAD">
          <w:rPr>
            <w:i/>
            <w:iCs/>
            <w:color w:val="222222"/>
            <w:shd w:val="clear" w:color="auto" w:fill="FFFFFF"/>
          </w:rPr>
          <w:delText>et al</w:delText>
        </w:r>
        <w:r w:rsidR="00C23EAD" w:rsidRPr="007206CD" w:rsidDel="00C23EAD">
          <w:rPr>
            <w:color w:val="222222"/>
            <w:shd w:val="clear" w:color="auto" w:fill="FFFFFF"/>
          </w:rPr>
          <w:delText xml:space="preserve">. </w:delText>
        </w:r>
        <w:r w:rsidR="00C23EAD" w:rsidRPr="00602968" w:rsidDel="00C23EAD">
          <w:rPr>
            <w:color w:val="222222"/>
            <w:shd w:val="clear" w:color="auto" w:fill="FFFFFF"/>
          </w:rPr>
          <w:delText>study are expressed as time to extinction.</w:delText>
        </w:r>
      </w:del>
      <w:r w:rsidR="00C23EAD" w:rsidRPr="00602968">
        <w:rPr>
          <w:color w:val="222222"/>
          <w:shd w:val="clear" w:color="auto" w:fill="FFFFFF"/>
        </w:rPr>
        <w:t> </w:t>
      </w:r>
      <w:commentRangeEnd w:id="47"/>
      <w:r w:rsidR="00C23EAD">
        <w:rPr>
          <w:rStyle w:val="CommentReference"/>
        </w:rPr>
        <w:commentReference w:id="47"/>
      </w:r>
      <w:del w:id="49" w:author="Gerry McChesney" w:date="2013-09-10T16:44:00Z">
        <w:r w:rsidR="00C23EAD" w:rsidRPr="00602968" w:rsidDel="000D1C65">
          <w:rPr>
            <w:color w:val="222222"/>
            <w:shd w:val="clear" w:color="auto" w:fill="FFFFFF"/>
          </w:rPr>
          <w:delText>However, the models used are not calculating</w:delText>
        </w:r>
        <w:r w:rsidR="00C23EAD" w:rsidRPr="007206CD" w:rsidDel="000D1C65">
          <w:rPr>
            <w:color w:val="222222"/>
            <w:shd w:val="clear" w:color="auto" w:fill="FFFFFF"/>
          </w:rPr>
          <w:delText xml:space="preserve"> absolute</w:delText>
        </w:r>
        <w:r w:rsidR="00C23EAD" w:rsidDel="000D1C65">
          <w:rPr>
            <w:color w:val="222222"/>
            <w:shd w:val="clear" w:color="auto" w:fill="FFFFFF"/>
          </w:rPr>
          <w:delText>, reliable estimates of population viability or growth rates</w:delText>
        </w:r>
        <w:r w:rsidR="00C23EAD" w:rsidRPr="007206CD" w:rsidDel="000D1C65">
          <w:rPr>
            <w:color w:val="222222"/>
            <w:shd w:val="clear" w:color="auto" w:fill="FFFFFF"/>
          </w:rPr>
          <w:delText xml:space="preserve">, but relative </w:delText>
        </w:r>
        <w:r w:rsidR="00C23EAD" w:rsidDel="000D1C65">
          <w:rPr>
            <w:color w:val="222222"/>
            <w:shd w:val="clear" w:color="auto" w:fill="FFFFFF"/>
          </w:rPr>
          <w:delText>viabilities</w:delText>
        </w:r>
        <w:r w:rsidR="00C23EAD" w:rsidRPr="007206CD" w:rsidDel="000D1C65">
          <w:rPr>
            <w:color w:val="222222"/>
            <w:shd w:val="clear" w:color="auto" w:fill="FFFFFF"/>
          </w:rPr>
          <w:delText xml:space="preserve"> </w:delText>
        </w:r>
        <w:r w:rsidR="00C23EAD" w:rsidDel="000D1C65">
          <w:rPr>
            <w:color w:val="222222"/>
            <w:shd w:val="clear" w:color="auto" w:fill="FFFFFF"/>
          </w:rPr>
          <w:delText xml:space="preserve">or population growth rates for the purpose of comparing </w:delText>
        </w:r>
        <w:r w:rsidR="00C23EAD" w:rsidRPr="007206CD" w:rsidDel="000D1C65">
          <w:rPr>
            <w:color w:val="222222"/>
            <w:shd w:val="clear" w:color="auto" w:fill="FFFFFF"/>
          </w:rPr>
          <w:delText>several management options (Nur</w:delText>
        </w:r>
        <w:r w:rsidR="00C23EAD" w:rsidRPr="007206CD" w:rsidDel="000D1C65">
          <w:rPr>
            <w:rStyle w:val="apple-converted-space"/>
            <w:color w:val="222222"/>
            <w:shd w:val="clear" w:color="auto" w:fill="FFFFFF"/>
          </w:rPr>
          <w:delText> </w:delText>
        </w:r>
        <w:r w:rsidR="00C23EAD" w:rsidRPr="007206CD" w:rsidDel="000D1C65">
          <w:rPr>
            <w:i/>
            <w:iCs/>
            <w:color w:val="222222"/>
            <w:shd w:val="clear" w:color="auto" w:fill="FFFFFF"/>
          </w:rPr>
          <w:delText>et al.</w:delText>
        </w:r>
        <w:r w:rsidR="00C23EAD" w:rsidRPr="007206CD" w:rsidDel="000D1C65">
          <w:rPr>
            <w:color w:val="222222"/>
            <w:shd w:val="clear" w:color="auto" w:fill="FFFFFF"/>
          </w:rPr>
          <w:delText>2012, p. 13)</w:delText>
        </w:r>
      </w:del>
      <w:r w:rsidR="00C23EAD">
        <w:rPr>
          <w:color w:val="222222"/>
          <w:shd w:val="clear" w:color="auto" w:fill="FFFFFF"/>
        </w:rPr>
        <w:t>;</w:t>
      </w:r>
      <w:ins w:id="50" w:author="Gerry McChesney" w:date="2013-09-10T16:46:00Z">
        <w:r w:rsidR="000D1C65">
          <w:rPr>
            <w:color w:val="222222"/>
            <w:shd w:val="clear" w:color="auto" w:fill="FFFFFF"/>
          </w:rPr>
          <w:t xml:space="preserve"> </w:t>
        </w:r>
      </w:ins>
      <w:commentRangeStart w:id="51"/>
      <w:proofErr w:type="gramStart"/>
      <w:r w:rsidR="000D1C65">
        <w:rPr>
          <w:color w:val="222222"/>
          <w:shd w:val="clear" w:color="auto" w:fill="FFFFFF"/>
        </w:rPr>
        <w:t>the</w:t>
      </w:r>
      <w:proofErr w:type="gramEnd"/>
      <w:r w:rsidR="000D1C65">
        <w:rPr>
          <w:color w:val="222222"/>
          <w:shd w:val="clear" w:color="auto" w:fill="FFFFFF"/>
        </w:rPr>
        <w:t xml:space="preserve"> latter</w:t>
      </w:r>
      <w:r w:rsidR="000D1C65" w:rsidRPr="007206CD">
        <w:rPr>
          <w:color w:val="222222"/>
          <w:shd w:val="clear" w:color="auto" w:fill="FFFFFF"/>
        </w:rPr>
        <w:t xml:space="preserve"> is recommended as the more reliable </w:t>
      </w:r>
      <w:r w:rsidR="000D1C65">
        <w:rPr>
          <w:color w:val="222222"/>
          <w:shd w:val="clear" w:color="auto" w:fill="FFFFFF"/>
        </w:rPr>
        <w:t>interpretation</w:t>
      </w:r>
      <w:r w:rsidR="000D1C65" w:rsidRPr="007206CD">
        <w:rPr>
          <w:color w:val="222222"/>
          <w:shd w:val="clear" w:color="auto" w:fill="FFFFFF"/>
        </w:rPr>
        <w:t xml:space="preserve"> </w:t>
      </w:r>
      <w:r w:rsidR="000D1C65">
        <w:rPr>
          <w:color w:val="222222"/>
          <w:shd w:val="clear" w:color="auto" w:fill="FFFFFF"/>
        </w:rPr>
        <w:t>and use</w:t>
      </w:r>
      <w:r w:rsidR="000D1C65" w:rsidRPr="007206CD">
        <w:rPr>
          <w:color w:val="222222"/>
          <w:shd w:val="clear" w:color="auto" w:fill="FFFFFF"/>
        </w:rPr>
        <w:t xml:space="preserve"> for PVA models (</w:t>
      </w:r>
      <w:proofErr w:type="spellStart"/>
      <w:r w:rsidR="000D1C65" w:rsidRPr="007206CD">
        <w:rPr>
          <w:color w:val="222222"/>
          <w:shd w:val="clear" w:color="auto" w:fill="FFFFFF"/>
        </w:rPr>
        <w:t>Akçakaya</w:t>
      </w:r>
      <w:proofErr w:type="spellEnd"/>
      <w:r w:rsidR="000D1C65" w:rsidRPr="007206CD">
        <w:rPr>
          <w:color w:val="222222"/>
          <w:shd w:val="clear" w:color="auto" w:fill="FFFFFF"/>
        </w:rPr>
        <w:t xml:space="preserve"> and Raphael 1998, p. 891; </w:t>
      </w:r>
      <w:proofErr w:type="spellStart"/>
      <w:r w:rsidR="000D1C65" w:rsidRPr="007206CD">
        <w:rPr>
          <w:color w:val="222222"/>
          <w:shd w:val="clear" w:color="auto" w:fill="FFFFFF"/>
        </w:rPr>
        <w:t>Beissinger</w:t>
      </w:r>
      <w:proofErr w:type="spellEnd"/>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color w:val="222222"/>
          <w:shd w:val="clear" w:color="auto" w:fill="FFFFFF"/>
        </w:rPr>
        <w:t>1998, p. 832</w:t>
      </w:r>
      <w:r w:rsidR="000D1C65">
        <w:rPr>
          <w:color w:val="222222"/>
          <w:shd w:val="clear" w:color="auto" w:fill="FFFFFF"/>
        </w:rPr>
        <w:t>).</w:t>
      </w:r>
      <w:r w:rsidR="000D1C65" w:rsidRPr="007206CD">
        <w:rPr>
          <w:color w:val="222222"/>
          <w:shd w:val="clear" w:color="auto" w:fill="FFFFFF"/>
        </w:rPr>
        <w:t> The efficacy of PVAs for predicting long-term population trends and probability of extinction is widely debated in the literature (</w:t>
      </w:r>
      <w:proofErr w:type="spellStart"/>
      <w:r w:rsidR="000D1C65" w:rsidRPr="007206CD">
        <w:rPr>
          <w:color w:val="222222"/>
          <w:shd w:val="clear" w:color="auto" w:fill="FFFFFF"/>
        </w:rPr>
        <w:t>Fieberg</w:t>
      </w:r>
      <w:proofErr w:type="spellEnd"/>
      <w:r w:rsidR="000D1C65" w:rsidRPr="007206CD">
        <w:rPr>
          <w:color w:val="222222"/>
          <w:shd w:val="clear" w:color="auto" w:fill="FFFFFF"/>
        </w:rPr>
        <w:t xml:space="preserve"> and </w:t>
      </w:r>
      <w:proofErr w:type="spellStart"/>
      <w:r w:rsidR="000D1C65" w:rsidRPr="007206CD">
        <w:rPr>
          <w:color w:val="222222"/>
          <w:shd w:val="clear" w:color="auto" w:fill="FFFFFF"/>
        </w:rPr>
        <w:t>Ellner</w:t>
      </w:r>
      <w:proofErr w:type="spellEnd"/>
      <w:r w:rsidR="000D1C65" w:rsidRPr="007206CD">
        <w:rPr>
          <w:color w:val="222222"/>
          <w:shd w:val="clear" w:color="auto" w:fill="FFFFFF"/>
        </w:rPr>
        <w:t xml:space="preserve"> 2000, p. 2046; Coulson</w:t>
      </w:r>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rStyle w:val="apple-converted-space"/>
          <w:color w:val="222222"/>
          <w:shd w:val="clear" w:color="auto" w:fill="FFFFFF"/>
        </w:rPr>
        <w:t> </w:t>
      </w:r>
      <w:r w:rsidR="000D1C65" w:rsidRPr="007206CD">
        <w:rPr>
          <w:color w:val="222222"/>
          <w:shd w:val="clear" w:color="auto" w:fill="FFFFFF"/>
        </w:rPr>
        <w:t>2001, p. 221; but see Brook</w:t>
      </w:r>
      <w:r w:rsidR="000D1C65" w:rsidRPr="007206CD">
        <w:rPr>
          <w:rStyle w:val="apple-converted-space"/>
          <w:color w:val="222222"/>
          <w:shd w:val="clear" w:color="auto" w:fill="FFFFFF"/>
        </w:rPr>
        <w:t> </w:t>
      </w:r>
      <w:r w:rsidR="000D1C65" w:rsidRPr="007206CD">
        <w:rPr>
          <w:i/>
          <w:iCs/>
          <w:color w:val="222222"/>
          <w:shd w:val="clear" w:color="auto" w:fill="FFFFFF"/>
        </w:rPr>
        <w:t>et al. </w:t>
      </w:r>
      <w:r w:rsidR="000D1C65" w:rsidRPr="007206CD">
        <w:rPr>
          <w:color w:val="222222"/>
          <w:shd w:val="clear" w:color="auto" w:fill="FFFFFF"/>
        </w:rPr>
        <w:t>2000, p. 836). PVAs are</w:t>
      </w:r>
      <w:r w:rsidR="000D1C65" w:rsidRPr="007206CD">
        <w:rPr>
          <w:rStyle w:val="apple-converted-space"/>
          <w:color w:val="222222"/>
          <w:shd w:val="clear" w:color="auto" w:fill="FFFFFF"/>
        </w:rPr>
        <w:t> </w:t>
      </w:r>
      <w:r w:rsidR="000D1C65" w:rsidRPr="007206CD">
        <w:rPr>
          <w:color w:val="222222"/>
          <w:shd w:val="clear" w:color="auto" w:fill="FFFFFF"/>
        </w:rPr>
        <w:t xml:space="preserve">considered much more reliable for </w:t>
      </w:r>
      <w:r w:rsidR="000D1C65">
        <w:rPr>
          <w:color w:val="222222"/>
          <w:shd w:val="clear" w:color="auto" w:fill="FFFFFF"/>
        </w:rPr>
        <w:t>comparing</w:t>
      </w:r>
      <w:r w:rsidR="000D1C65" w:rsidRPr="007206CD">
        <w:rPr>
          <w:color w:val="222222"/>
          <w:shd w:val="clear" w:color="auto" w:fill="FFFFFF"/>
        </w:rPr>
        <w:t xml:space="preserve"> the efficacy of management options, as relative results such as management choices are less sensitive to data gaps or assumptions inherent to any statistical model (</w:t>
      </w:r>
      <w:proofErr w:type="spellStart"/>
      <w:r w:rsidR="000D1C65" w:rsidRPr="007206CD">
        <w:rPr>
          <w:color w:val="222222"/>
          <w:shd w:val="clear" w:color="auto" w:fill="FFFFFF"/>
        </w:rPr>
        <w:t>Akçakaya</w:t>
      </w:r>
      <w:proofErr w:type="spellEnd"/>
      <w:r w:rsidR="000D1C65" w:rsidRPr="007206CD">
        <w:rPr>
          <w:color w:val="222222"/>
          <w:shd w:val="clear" w:color="auto" w:fill="FFFFFF"/>
        </w:rPr>
        <w:t xml:space="preserve"> and Raphael 1998, p. 891; </w:t>
      </w:r>
      <w:proofErr w:type="spellStart"/>
      <w:r w:rsidR="000D1C65" w:rsidRPr="007206CD">
        <w:rPr>
          <w:color w:val="222222"/>
          <w:shd w:val="clear" w:color="auto" w:fill="FFFFFF"/>
        </w:rPr>
        <w:t>Beissinger</w:t>
      </w:r>
      <w:proofErr w:type="spellEnd"/>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color w:val="222222"/>
          <w:shd w:val="clear" w:color="auto" w:fill="FFFFFF"/>
        </w:rPr>
        <w:t>1998, p. 833, Coulson</w:t>
      </w:r>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rStyle w:val="apple-converted-space"/>
          <w:i/>
          <w:iCs/>
          <w:color w:val="222222"/>
          <w:shd w:val="clear" w:color="auto" w:fill="FFFFFF"/>
        </w:rPr>
        <w:t> </w:t>
      </w:r>
      <w:r w:rsidR="000D1C65" w:rsidRPr="007206CD">
        <w:rPr>
          <w:color w:val="222222"/>
          <w:shd w:val="clear" w:color="auto" w:fill="FFFFFF"/>
        </w:rPr>
        <w:t>2001, p. 221). </w:t>
      </w:r>
      <w:r w:rsidR="000D1C65" w:rsidRPr="007206CD">
        <w:rPr>
          <w:rStyle w:val="apple-converted-space"/>
          <w:color w:val="222222"/>
          <w:shd w:val="clear" w:color="auto" w:fill="FFFFFF"/>
        </w:rPr>
        <w:t> </w:t>
      </w:r>
      <w:r w:rsidR="000D1C65" w:rsidRPr="007206CD">
        <w:rPr>
          <w:color w:val="222222"/>
          <w:shd w:val="clear" w:color="auto" w:fill="FFFFFF"/>
        </w:rPr>
        <w:t xml:space="preserve">We also note that </w:t>
      </w:r>
      <w:r w:rsidR="000D1C65">
        <w:rPr>
          <w:color w:val="222222"/>
          <w:shd w:val="clear" w:color="auto" w:fill="FFFFFF"/>
        </w:rPr>
        <w:t xml:space="preserve">this study was limited </w:t>
      </w:r>
      <w:r w:rsidR="000D1C65" w:rsidRPr="007206CD">
        <w:rPr>
          <w:color w:val="222222"/>
          <w:shd w:val="clear" w:color="auto" w:fill="FFFFFF"/>
        </w:rPr>
        <w:t xml:space="preserve">to the SE </w:t>
      </w:r>
      <w:proofErr w:type="spellStart"/>
      <w:r w:rsidR="000D1C65" w:rsidRPr="007206CD">
        <w:rPr>
          <w:color w:val="222222"/>
          <w:shd w:val="clear" w:color="auto" w:fill="FFFFFF"/>
        </w:rPr>
        <w:t>Farallon</w:t>
      </w:r>
      <w:proofErr w:type="spellEnd"/>
      <w:r w:rsidR="000D1C65" w:rsidRPr="007206CD">
        <w:rPr>
          <w:color w:val="222222"/>
          <w:shd w:val="clear" w:color="auto" w:fill="FFFFFF"/>
        </w:rPr>
        <w:t xml:space="preserve"> Island</w:t>
      </w:r>
      <w:r w:rsidR="000D1C65">
        <w:rPr>
          <w:color w:val="222222"/>
          <w:shd w:val="clear" w:color="auto" w:fill="FFFFFF"/>
        </w:rPr>
        <w:t xml:space="preserve"> population</w:t>
      </w:r>
      <w:r w:rsidR="000D1C65" w:rsidRPr="007206CD">
        <w:rPr>
          <w:color w:val="222222"/>
          <w:shd w:val="clear" w:color="auto" w:fill="FFFFFF"/>
        </w:rPr>
        <w:t>, and not to the entire range of the species.</w:t>
      </w:r>
      <w:commentRangeEnd w:id="51"/>
      <w:r w:rsidR="0000381D">
        <w:rPr>
          <w:rStyle w:val="CommentReference"/>
        </w:rPr>
        <w:commentReference w:id="51"/>
      </w:r>
    </w:p>
    <w:p w:rsidR="000D1C65" w:rsidRDefault="000D1C65" w:rsidP="000D1C65">
      <w:pPr>
        <w:pStyle w:val="NoSpacing"/>
        <w:tabs>
          <w:tab w:val="num" w:pos="0"/>
        </w:tabs>
      </w:pPr>
    </w:p>
    <w:p w:rsidR="000D1C65" w:rsidRDefault="000D1C65" w:rsidP="000D1C65">
      <w:pPr>
        <w:pStyle w:val="NoSpacing"/>
        <w:tabs>
          <w:tab w:val="num" w:pos="0"/>
        </w:tabs>
      </w:pPr>
      <w:commentRangeStart w:id="52"/>
      <w:del w:id="53" w:author="Gerry McChesney" w:date="2013-09-10T17:46:00Z">
        <w:r w:rsidDel="000A761B">
          <w:delText xml:space="preserve">The </w:delText>
        </w:r>
      </w:del>
      <w:proofErr w:type="spellStart"/>
      <w:r>
        <w:t>Nur</w:t>
      </w:r>
      <w:proofErr w:type="spellEnd"/>
      <w:r>
        <w:t xml:space="preserve"> </w:t>
      </w:r>
      <w:r w:rsidRPr="00E94D39">
        <w:rPr>
          <w:i/>
        </w:rPr>
        <w:t>et al.</w:t>
      </w:r>
      <w:r>
        <w:t xml:space="preserve"> </w:t>
      </w:r>
      <w:ins w:id="54" w:author="Gerry McChesney" w:date="2013-09-10T17:46:00Z">
        <w:r w:rsidR="000A761B">
          <w:t xml:space="preserve">used </w:t>
        </w:r>
      </w:ins>
      <w:r>
        <w:t>model uses data from a small number of years to predict future population trends which limits its use in determining the current and future status of the species as a whole. Only the most recent 6 years of ashy storm-petrel population index data was incorporated into the model. Only the most recent 3 years of data were used to obtain an average burrowing owl population size, which the model then used to predict future population trends of ashy storm-petrels. This small subset of data used makes the model’s predictions very sensitive to any variations in burrowing owl numbers in the future. A 6 year timeframe is likely too short to produce a significant result with these methods (</w:t>
      </w:r>
      <w:proofErr w:type="spellStart"/>
      <w:r>
        <w:t>Nur</w:t>
      </w:r>
      <w:proofErr w:type="spellEnd"/>
      <w:r>
        <w:t xml:space="preserve"> </w:t>
      </w:r>
      <w:r w:rsidRPr="00C0280D">
        <w:rPr>
          <w:i/>
        </w:rPr>
        <w:t>et al.</w:t>
      </w:r>
      <w:r>
        <w:t xml:space="preserve"> 2013, p. 25). Natural variations and fluctuations in environmental conditions or population parameters are not evaluated in </w:t>
      </w:r>
      <w:proofErr w:type="spellStart"/>
      <w:r>
        <w:t>determistic</w:t>
      </w:r>
      <w:proofErr w:type="spellEnd"/>
      <w:r>
        <w:t xml:space="preserve"> models of the type used in this study. These models indicate that reducing burrowing owls on SE </w:t>
      </w:r>
      <w:proofErr w:type="spellStart"/>
      <w:r>
        <w:t>Faralon</w:t>
      </w:r>
      <w:proofErr w:type="spellEnd"/>
      <w:r>
        <w:t xml:space="preserve"> Island will likely benefit the ashy storm-petrel population on the island. However, because there is no clear long term trend in ashy storm-petrel populations, it is unknown what future population trend trajectory will accurately reflect the effect that burrowing owls will have in the future. </w:t>
      </w:r>
      <w:commentRangeEnd w:id="52"/>
      <w:r w:rsidR="0070633E">
        <w:rPr>
          <w:rStyle w:val="CommentReference"/>
        </w:rPr>
        <w:commentReference w:id="52"/>
      </w:r>
    </w:p>
    <w:p w:rsidR="000D1C65" w:rsidRDefault="000D1C65" w:rsidP="000D1C65">
      <w:pPr>
        <w:pStyle w:val="NoSpacing"/>
        <w:tabs>
          <w:tab w:val="num" w:pos="0"/>
        </w:tabs>
      </w:pPr>
    </w:p>
    <w:p w:rsidR="000D1C65" w:rsidRPr="00015C3E" w:rsidRDefault="0000381D" w:rsidP="000D1C65">
      <w:pPr>
        <w:pStyle w:val="NoSpacing"/>
        <w:tabs>
          <w:tab w:val="num" w:pos="0"/>
        </w:tabs>
        <w:rPr>
          <w:del w:id="56" w:author="Gerry McChesney" w:date="2013-09-10T17:21:00Z"/>
        </w:rPr>
      </w:pPr>
      <w:ins w:id="57" w:author="Gerry McChesney" w:date="2013-09-10T17:27:00Z">
        <w:r>
          <w:t xml:space="preserve">Ashy Storm-Petrel population trends were examined for the period 2000-2012. </w:t>
        </w:r>
      </w:ins>
      <w:ins w:id="58" w:author="Gerry McChesney" w:date="2013-09-10T17:39:00Z">
        <w:r w:rsidR="000F14B1">
          <w:t>Using the best fit model, a</w:t>
        </w:r>
      </w:ins>
      <w:ins w:id="59" w:author="Gerry McChesney" w:date="2013-09-10T17:27:00Z">
        <w:r>
          <w:t xml:space="preserve"> significant change in trend</w:t>
        </w:r>
      </w:ins>
      <w:ins w:id="60" w:author="Gerry McChesney" w:date="2013-09-10T17:29:00Z">
        <w:r>
          <w:t xml:space="preserve">, from increasing </w:t>
        </w:r>
        <w:proofErr w:type="spellStart"/>
        <w:r>
          <w:t>to</w:t>
        </w:r>
        <w:proofErr w:type="spellEnd"/>
        <w:r>
          <w:t xml:space="preserve"> decreasing,</w:t>
        </w:r>
      </w:ins>
      <w:ins w:id="61" w:author="Gerry McChesney" w:date="2013-09-10T17:27:00Z">
        <w:r>
          <w:t xml:space="preserve"> occurred between 2006 and 2007</w:t>
        </w:r>
      </w:ins>
      <w:ins w:id="62" w:author="Gerry McChesney" w:date="2013-09-10T17:29:00Z">
        <w:r>
          <w:t xml:space="preserve">. Thus, subsequent analyses of storm-petrel population trends </w:t>
        </w:r>
      </w:ins>
      <w:commentRangeStart w:id="63"/>
      <w:del w:id="64" w:author="Gerry McChesney" w:date="2013-09-10T17:29:00Z">
        <w:r w:rsidR="000D1C65" w:rsidDel="000F14B1">
          <w:delText>The data in this report</w:delText>
        </w:r>
      </w:del>
      <w:r w:rsidR="000D1C65" w:rsidDel="0000381D">
        <w:t xml:space="preserve"> were </w:t>
      </w:r>
      <w:commentRangeEnd w:id="63"/>
      <w:r>
        <w:rPr>
          <w:rStyle w:val="CommentReference"/>
        </w:rPr>
        <w:commentReference w:id="63"/>
      </w:r>
      <w:r w:rsidR="000D1C65" w:rsidDel="0000381D">
        <w:t xml:space="preserve">split into two different trend sets: one from 2000–2006 and one </w:t>
      </w:r>
      <w:r w:rsidR="000D1C65" w:rsidDel="0000381D">
        <w:lastRenderedPageBreak/>
        <w:t xml:space="preserve">from 2007–2011. </w:t>
      </w:r>
      <w:commentRangeStart w:id="65"/>
      <w:del w:id="66" w:author="Gerry McChesney" w:date="2013-09-10T17:30:00Z">
        <w:r w:rsidR="000D1C65" w:rsidDel="000F14B1">
          <w:delText xml:space="preserve">The data was split this way to evaluate whether an increase in burrowing owls on the island between 2006 and 2007 influenced ashy storm-petrels. </w:delText>
        </w:r>
      </w:del>
      <w:commentRangeEnd w:id="65"/>
      <w:r w:rsidR="000F14B1">
        <w:rPr>
          <w:rStyle w:val="CommentReference"/>
        </w:rPr>
        <w:commentReference w:id="65"/>
      </w:r>
      <w:r w:rsidR="000D1C65" w:rsidDel="0000381D">
        <w:t>This report found a</w:t>
      </w:r>
      <w:del w:id="67" w:author="Gerry McChesney" w:date="2013-09-10T17:36:00Z">
        <w:r w:rsidR="000D1C65" w:rsidDel="000F14B1">
          <w:delText>n</w:delText>
        </w:r>
      </w:del>
      <w:r w:rsidR="000D1C65" w:rsidDel="0000381D">
        <w:t xml:space="preserve"> </w:t>
      </w:r>
      <w:ins w:id="68" w:author="Gerry McChesney" w:date="2013-09-10T17:30:00Z">
        <w:r w:rsidR="000F14B1">
          <w:t xml:space="preserve">significant </w:t>
        </w:r>
      </w:ins>
      <w:r w:rsidR="000D1C65" w:rsidDel="0000381D">
        <w:t xml:space="preserve">average increase in the ashy storm-petrel population index of 22.1 percent per year from 2000–2006, and a mean </w:t>
      </w:r>
      <w:ins w:id="69" w:author="Gerry McChesney" w:date="2013-09-10T17:31:00Z">
        <w:r w:rsidR="000F14B1">
          <w:t xml:space="preserve">non-significant </w:t>
        </w:r>
      </w:ins>
      <w:r w:rsidR="000D1C65" w:rsidDel="0000381D">
        <w:t xml:space="preserve">decrease in the ashy storm-petrel population index on SE </w:t>
      </w:r>
      <w:proofErr w:type="spellStart"/>
      <w:r w:rsidR="000D1C65" w:rsidDel="0000381D">
        <w:t>Farallon</w:t>
      </w:r>
      <w:proofErr w:type="spellEnd"/>
      <w:r w:rsidR="000D1C65" w:rsidDel="0000381D">
        <w:t xml:space="preserve"> Island of 7.19 percent per year from 2007 to 2012 (</w:t>
      </w:r>
      <w:proofErr w:type="spellStart"/>
      <w:r w:rsidR="000D1C65" w:rsidDel="0000381D">
        <w:t>Nur</w:t>
      </w:r>
      <w:proofErr w:type="spellEnd"/>
      <w:r w:rsidR="000D1C65" w:rsidDel="0000381D">
        <w:t xml:space="preserve"> et al. 2013, p. 25). </w:t>
      </w:r>
      <w:ins w:id="70" w:author="Gerry McChesney" w:date="2013-09-10T17:37:00Z">
        <w:r w:rsidR="000F14B1">
          <w:t xml:space="preserve">Because of high </w:t>
        </w:r>
        <w:proofErr w:type="spellStart"/>
        <w:r w:rsidR="000F14B1">
          <w:t>interannual</w:t>
        </w:r>
        <w:proofErr w:type="spellEnd"/>
        <w:r w:rsidR="000F14B1">
          <w:t xml:space="preserve"> variability</w:t>
        </w:r>
      </w:ins>
      <w:ins w:id="71" w:author="Gerry McChesney" w:date="2013-09-10T17:38:00Z">
        <w:r w:rsidR="000F14B1">
          <w:t xml:space="preserve"> in the storm-petrel population index</w:t>
        </w:r>
      </w:ins>
      <w:ins w:id="72" w:author="Gerry McChesney" w:date="2013-09-10T17:37:00Z">
        <w:r w:rsidR="000F14B1">
          <w:t xml:space="preserve">, </w:t>
        </w:r>
      </w:ins>
      <w:ins w:id="73" w:author="Gerry McChesney" w:date="2013-09-10T17:38:00Z">
        <w:r w:rsidR="000F14B1">
          <w:t xml:space="preserve">the estimated decline of 7.19% resulted in </w:t>
        </w:r>
      </w:ins>
      <w:ins w:id="74" w:author="Gerry McChesney" w:date="2013-09-10T17:39:00Z">
        <w:r w:rsidR="000F14B1">
          <w:t>high confidence intervals.</w:t>
        </w:r>
      </w:ins>
      <w:ins w:id="75" w:author="Gerry McChesney" w:date="2013-09-10T17:48:00Z">
        <w:r w:rsidR="000A761B">
          <w:t xml:space="preserve"> </w:t>
        </w:r>
      </w:ins>
      <w:proofErr w:type="spellStart"/>
      <w:ins w:id="76" w:author="Gerry McChesney" w:date="2013-09-10T17:51:00Z">
        <w:r w:rsidR="0015768B">
          <w:t>Nur</w:t>
        </w:r>
        <w:proofErr w:type="spellEnd"/>
        <w:r w:rsidR="0015768B">
          <w:t xml:space="preserve"> et al. (2013) also recognized that the six year time frame analyzed may have been too short to detect a significant trend.</w:t>
        </w:r>
      </w:ins>
      <w:ins w:id="77" w:author="Gerry McChesney" w:date="2013-09-10T17:39:00Z">
        <w:r w:rsidR="000F14B1">
          <w:t xml:space="preserve">  </w:t>
        </w:r>
      </w:ins>
      <w:commentRangeStart w:id="78"/>
      <w:del w:id="79" w:author="Gerry McChesney" w:date="2013-09-10T17:40:00Z">
        <w:r w:rsidR="000D1C65" w:rsidDel="000A761B">
          <w:delText xml:space="preserve">However, this negative trend was not statistically significant and the 7.19 </w:delText>
        </w:r>
        <w:r w:rsidR="000D1C65" w:rsidRPr="00CF07FC" w:rsidDel="000A761B">
          <w:delText xml:space="preserve">percent </w:delText>
        </w:r>
        <w:r w:rsidR="000D1C65" w:rsidRPr="00CF07FC" w:rsidDel="000A761B">
          <w:rPr>
            <w:rFonts w:eastAsia="Cambria"/>
          </w:rPr>
          <w:delText>v</w:delText>
        </w:r>
        <w:r w:rsidR="000D1C65" w:rsidDel="000A761B">
          <w:rPr>
            <w:rFonts w:eastAsia="Cambria"/>
          </w:rPr>
          <w:delText>alue is dependent on the</w:delText>
        </w:r>
        <w:r w:rsidR="000D1C65" w:rsidRPr="00CF07FC" w:rsidDel="000A761B">
          <w:rPr>
            <w:rFonts w:eastAsia="Cambria"/>
          </w:rPr>
          <w:delText xml:space="preserve"> </w:delText>
        </w:r>
        <w:r w:rsidR="000D1C65" w:rsidDel="000A761B">
          <w:rPr>
            <w:rFonts w:eastAsia="Cambria"/>
          </w:rPr>
          <w:delText xml:space="preserve">authors’ </w:delText>
        </w:r>
        <w:r w:rsidR="000D1C65" w:rsidRPr="00CF07FC" w:rsidDel="000A761B">
          <w:rPr>
            <w:rFonts w:eastAsia="Cambria"/>
          </w:rPr>
          <w:delText>selection of one model as best explaining the ASSP population index trends</w:delText>
        </w:r>
        <w:r w:rsidR="000D1C65" w:rsidDel="000A761B">
          <w:rPr>
            <w:rFonts w:eastAsia="Cambria"/>
          </w:rPr>
          <w:delText xml:space="preserve">, using a model-selection approach based on AIC (Akaike Information Criterion) values. However, </w:delText>
        </w:r>
        <w:r w:rsidR="000D1C65" w:rsidRPr="00CF07FC" w:rsidDel="000A761B">
          <w:rPr>
            <w:rFonts w:eastAsia="Cambria"/>
          </w:rPr>
          <w:delText>the selection of that model was not well</w:delText>
        </w:r>
        <w:r w:rsidR="000D1C65" w:rsidDel="000A761B">
          <w:rPr>
            <w:rFonts w:eastAsia="Cambria"/>
          </w:rPr>
          <w:delText xml:space="preserve"> </w:delText>
        </w:r>
        <w:r w:rsidR="000D1C65" w:rsidRPr="00CF07FC" w:rsidDel="000A761B">
          <w:rPr>
            <w:rFonts w:eastAsia="Cambria"/>
          </w:rPr>
          <w:delText xml:space="preserve">supported, at </w:delText>
        </w:r>
        <w:r w:rsidR="000D1C65" w:rsidRPr="00160FCA" w:rsidDel="000A761B">
          <w:rPr>
            <w:rFonts w:eastAsia="Cambria"/>
          </w:rPr>
          <w:delText>least for the purposes of trend anal</w:delText>
        </w:r>
        <w:r w:rsidR="000D1C65" w:rsidDel="000A761B">
          <w:rPr>
            <w:rFonts w:eastAsia="Cambria"/>
          </w:rPr>
          <w:delText>ysis</w:delText>
        </w:r>
        <w:r w:rsidR="000D1C65" w:rsidDel="000A761B">
          <w:delText>, and selecting</w:delText>
        </w:r>
        <w:r w:rsidR="000D1C65" w:rsidRPr="00160FCA" w:rsidDel="000A761B">
          <w:rPr>
            <w:rFonts w:eastAsia="Cambria"/>
          </w:rPr>
          <w:delText xml:space="preserve"> another model would have yielded a different trend estimate. </w:delText>
        </w:r>
        <w:r w:rsidR="000D1C65" w:rsidDel="000A761B">
          <w:rPr>
            <w:rFonts w:eastAsia="Cambria"/>
          </w:rPr>
          <w:delText xml:space="preserve"> </w:delText>
        </w:r>
        <w:r w:rsidR="000D1C65" w:rsidRPr="00160FCA" w:rsidDel="000A761B">
          <w:rPr>
            <w:rFonts w:eastAsia="Cambria"/>
          </w:rPr>
          <w:delText xml:space="preserve">Models that differ by less than 2 AIC units are </w:delText>
        </w:r>
        <w:r w:rsidR="000D1C65" w:rsidDel="000A761B">
          <w:rPr>
            <w:rFonts w:eastAsia="Cambria"/>
          </w:rPr>
          <w:delText xml:space="preserve">generally considered to be </w:delText>
        </w:r>
        <w:r w:rsidR="000D1C65" w:rsidRPr="00160FCA" w:rsidDel="000A761B">
          <w:rPr>
            <w:rFonts w:eastAsia="Cambria"/>
          </w:rPr>
          <w:delText xml:space="preserve">competitive </w:delText>
        </w:r>
        <w:r w:rsidR="000D1C65" w:rsidDel="000A761B">
          <w:rPr>
            <w:rFonts w:eastAsia="Cambria"/>
          </w:rPr>
          <w:delText xml:space="preserve">and have substantial support </w:delText>
        </w:r>
        <w:r w:rsidR="000D1C65" w:rsidRPr="00160FCA" w:rsidDel="000A761B">
          <w:rPr>
            <w:rFonts w:eastAsia="Cambria"/>
          </w:rPr>
          <w:delText>in their ability to explain the data</w:delText>
        </w:r>
        <w:r w:rsidR="000D1C65" w:rsidDel="000A761B">
          <w:rPr>
            <w:rFonts w:eastAsia="Cambria"/>
          </w:rPr>
          <w:delText xml:space="preserve"> (Anderson and Burnham 2001). </w:delText>
        </w:r>
        <w:r w:rsidR="000D1C65" w:rsidDel="000A761B">
          <w:delText xml:space="preserve">The model selected by Nur </w:delText>
        </w:r>
        <w:r w:rsidR="000D1C65" w:rsidRPr="00C93246" w:rsidDel="000A761B">
          <w:rPr>
            <w:i/>
          </w:rPr>
          <w:delText>et al.</w:delText>
        </w:r>
        <w:r w:rsidR="000D1C65" w:rsidDel="000A761B">
          <w:delText xml:space="preserve"> (2013) differed from two competing models by less than</w:delText>
        </w:r>
        <w:r w:rsidR="000D1C65" w:rsidRPr="00160FCA" w:rsidDel="000A761B">
          <w:rPr>
            <w:rFonts w:eastAsia="Cambria"/>
          </w:rPr>
          <w:delText xml:space="preserve"> </w:delText>
        </w:r>
        <w:r w:rsidR="000D1C65" w:rsidDel="000A761B">
          <w:rPr>
            <w:rFonts w:eastAsia="Cambria"/>
          </w:rPr>
          <w:delText xml:space="preserve">0.1 AIC units and from six competing models by less than 2 AIC units (Nur </w:delText>
        </w:r>
        <w:r w:rsidR="000D1C65" w:rsidRPr="00C93246" w:rsidDel="000A761B">
          <w:rPr>
            <w:rFonts w:eastAsia="Cambria"/>
            <w:i/>
          </w:rPr>
          <w:delText>et al.</w:delText>
        </w:r>
        <w:r w:rsidR="000D1C65" w:rsidDel="000A761B">
          <w:rPr>
            <w:rFonts w:eastAsia="Cambria"/>
          </w:rPr>
          <w:delText xml:space="preserve"> 2013, p. 40). T</w:delText>
        </w:r>
        <w:r w:rsidR="000D1C65" w:rsidRPr="00160FCA" w:rsidDel="000A761B">
          <w:rPr>
            <w:rFonts w:eastAsia="Cambria"/>
          </w:rPr>
          <w:delText>herefore</w:delText>
        </w:r>
        <w:r w:rsidR="000D1C65" w:rsidDel="000A761B">
          <w:rPr>
            <w:rFonts w:eastAsia="Cambria"/>
          </w:rPr>
          <w:delText>,</w:delText>
        </w:r>
        <w:r w:rsidR="000D1C65" w:rsidRPr="00160FCA" w:rsidDel="000A761B">
          <w:rPr>
            <w:rFonts w:eastAsia="Cambria"/>
          </w:rPr>
          <w:delText xml:space="preserve"> </w:delText>
        </w:r>
        <w:r w:rsidR="000D1C65" w:rsidDel="000A761B">
          <w:rPr>
            <w:rFonts w:eastAsia="Cambria"/>
          </w:rPr>
          <w:delText xml:space="preserve">several models other than the one they selected have strong support for explaining recent ashy storm-petrel population patterns, and if the trend analysis were based on one of those models, the trend estimate would be different. Nur </w:delText>
        </w:r>
        <w:r w:rsidR="000D1C65" w:rsidRPr="00DC436A" w:rsidDel="000A761B">
          <w:rPr>
            <w:rFonts w:eastAsia="Cambria"/>
            <w:i/>
          </w:rPr>
          <w:delText>et al.</w:delText>
        </w:r>
        <w:r w:rsidR="000D1C65" w:rsidDel="000A761B">
          <w:rPr>
            <w:rFonts w:eastAsia="Cambria"/>
          </w:rPr>
          <w:delText xml:space="preserve"> (2013) did not discuss this issue or report population trend estimates based on the competing models.</w:delText>
        </w:r>
      </w:del>
      <w:commentRangeEnd w:id="78"/>
      <w:r w:rsidR="000A761B">
        <w:rPr>
          <w:rStyle w:val="CommentReference"/>
        </w:rPr>
        <w:commentReference w:id="78"/>
      </w:r>
    </w:p>
    <w:p w:rsidR="000D1C65" w:rsidRDefault="000D1C65" w:rsidP="000D1C65">
      <w:pPr>
        <w:tabs>
          <w:tab w:val="left" w:pos="3193"/>
        </w:tabs>
        <w:autoSpaceDE w:val="0"/>
        <w:autoSpaceDN w:val="0"/>
        <w:adjustRightInd w:val="0"/>
        <w:rPr>
          <w:rFonts w:eastAsia="Cambria"/>
        </w:rPr>
      </w:pPr>
      <w:r>
        <w:rPr>
          <w:rFonts w:eastAsia="Cambria"/>
        </w:rPr>
        <w:tab/>
      </w:r>
    </w:p>
    <w:p w:rsidR="000D1C65" w:rsidDel="008D7289" w:rsidRDefault="0015768B" w:rsidP="000D1C65">
      <w:pPr>
        <w:autoSpaceDE w:val="0"/>
        <w:autoSpaceDN w:val="0"/>
        <w:adjustRightInd w:val="0"/>
        <w:rPr>
          <w:del w:id="80" w:author="Gerry McChesney" w:date="2013-09-10T18:04:00Z"/>
        </w:rPr>
      </w:pPr>
      <w:ins w:id="81" w:author="Gerry McChesney" w:date="2013-09-10T17:53:00Z">
        <w:r>
          <w:t xml:space="preserve">To model potential future ashy storm-petrel population projections, </w:t>
        </w:r>
      </w:ins>
      <w:del w:id="82" w:author="Gerry McChesney" w:date="2013-09-10T17:53:00Z">
        <w:r w:rsidR="000D1C65" w:rsidDel="0015768B">
          <w:delText>T</w:delText>
        </w:r>
      </w:del>
      <w:ins w:id="83" w:author="Gerry McChesney" w:date="2013-09-10T17:53:00Z">
        <w:r>
          <w:t>t</w:t>
        </w:r>
      </w:ins>
      <w:r w:rsidR="000D1C65">
        <w:t xml:space="preserve">he recent </w:t>
      </w:r>
      <w:ins w:id="84" w:author="Gerry McChesney" w:date="2013-09-10T17:53:00Z">
        <w:r>
          <w:t xml:space="preserve">estimated </w:t>
        </w:r>
      </w:ins>
      <w:ins w:id="85" w:author="Gerry McChesney" w:date="2013-09-10T17:56:00Z">
        <w:r>
          <w:t xml:space="preserve">“steep” declining </w:t>
        </w:r>
      </w:ins>
      <w:r w:rsidR="000D1C65">
        <w:t xml:space="preserve">trend </w:t>
      </w:r>
      <w:del w:id="86" w:author="Gerry McChesney" w:date="2013-09-10T17:56:00Z">
        <w:r w:rsidR="000D1C65" w:rsidDel="0015768B">
          <w:delText xml:space="preserve">decline </w:delText>
        </w:r>
      </w:del>
      <w:ins w:id="87" w:author="Gerry McChesney" w:date="2013-09-10T17:56:00Z">
        <w:r>
          <w:t xml:space="preserve">of 7.19% </w:t>
        </w:r>
      </w:ins>
      <w:r w:rsidR="000D1C65">
        <w:t>was input into a model to determine what effect the reduction of 50 percent or 71.5 percent</w:t>
      </w:r>
      <w:ins w:id="88" w:author="Gerry McChesney" w:date="2013-09-10T17:54:00Z">
        <w:r>
          <w:t xml:space="preserve"> </w:t>
        </w:r>
      </w:ins>
      <w:r w:rsidR="000D1C65">
        <w:t xml:space="preserve">of the </w:t>
      </w:r>
      <w:ins w:id="89" w:author="Gerry McChesney" w:date="2013-09-10T17:54:00Z">
        <w:r>
          <w:t xml:space="preserve">overwintering </w:t>
        </w:r>
      </w:ins>
      <w:r w:rsidR="000D1C65">
        <w:t>burrowing owl</w:t>
      </w:r>
      <w:del w:id="90" w:author="Gerry McChesney" w:date="2013-09-10T17:54:00Z">
        <w:r w:rsidR="000D1C65" w:rsidDel="0015768B">
          <w:delText>s</w:delText>
        </w:r>
      </w:del>
      <w:ins w:id="91" w:author="Gerry McChesney" w:date="2013-09-10T17:54:00Z">
        <w:r>
          <w:t xml:space="preserve"> population</w:t>
        </w:r>
      </w:ins>
      <w:r w:rsidR="000D1C65">
        <w:t xml:space="preserve"> on the island</w:t>
      </w:r>
      <w:ins w:id="92" w:author="Gerry McChesney" w:date="2013-09-10T17:54:00Z">
        <w:r>
          <w:t>s</w:t>
        </w:r>
      </w:ins>
      <w:r w:rsidR="000D1C65">
        <w:t xml:space="preserve"> </w:t>
      </w:r>
      <w:ins w:id="93" w:author="Gerry McChesney" w:date="2013-09-10T17:54:00Z">
        <w:r>
          <w:t xml:space="preserve">(i.e., </w:t>
        </w:r>
      </w:ins>
      <w:r w:rsidR="000D1C65">
        <w:t>due to mouse eradication</w:t>
      </w:r>
      <w:ins w:id="94" w:author="Gerry McChesney" w:date="2013-09-10T17:55:00Z">
        <w:r>
          <w:t>)</w:t>
        </w:r>
      </w:ins>
      <w:r w:rsidR="000D1C65">
        <w:t xml:space="preserve"> would have. </w:t>
      </w:r>
      <w:ins w:id="95" w:author="Gerry McChesney" w:date="2013-09-10T17:55:00Z">
        <w:r>
          <w:t>Because of uncertainty in th</w:t>
        </w:r>
      </w:ins>
      <w:ins w:id="96" w:author="Gerry McChesney" w:date="2013-09-10T17:56:00Z">
        <w:r>
          <w:t>is</w:t>
        </w:r>
      </w:ins>
      <w:ins w:id="97" w:author="Gerry McChesney" w:date="2013-09-10T17:55:00Z">
        <w:r>
          <w:t xml:space="preserve"> trend estimate</w:t>
        </w:r>
        <w:proofErr w:type="gramStart"/>
        <w:r>
          <w:t xml:space="preserve">, </w:t>
        </w:r>
      </w:ins>
      <w:proofErr w:type="gramEnd"/>
      <w:del w:id="98" w:author="Gerry McChesney" w:date="2013-09-10T17:55:00Z">
        <w:r w:rsidR="000D1C65" w:rsidDel="0015768B">
          <w:delText>In addition to the most recent observed trend decline</w:delText>
        </w:r>
      </w:del>
      <w:r w:rsidR="000D1C65">
        <w:t>, this report also model</w:t>
      </w:r>
      <w:ins w:id="99" w:author="Gerry McChesney" w:date="2013-09-10T17:55:00Z">
        <w:r>
          <w:t>ed</w:t>
        </w:r>
      </w:ins>
      <w:del w:id="100" w:author="Gerry McChesney" w:date="2013-09-10T17:55:00Z">
        <w:r w:rsidR="000D1C65" w:rsidDel="0015768B">
          <w:delText>s</w:delText>
        </w:r>
      </w:del>
      <w:r w:rsidR="000D1C65">
        <w:t xml:space="preserve"> two other population trend </w:t>
      </w:r>
      <w:proofErr w:type="spellStart"/>
      <w:r w:rsidR="000D1C65">
        <w:t>scenerios</w:t>
      </w:r>
      <w:proofErr w:type="spellEnd"/>
      <w:r w:rsidR="000D1C65">
        <w:t xml:space="preserve"> </w:t>
      </w:r>
      <w:del w:id="101" w:author="Gerry McChesney" w:date="2013-09-10T17:57:00Z">
        <w:r w:rsidR="000D1C65" w:rsidDel="0015768B">
          <w:delText xml:space="preserve">which the 2012 draft did not. </w:delText>
        </w:r>
      </w:del>
      <w:ins w:id="102" w:author="Gerry McChesney" w:date="2013-09-10T17:57:00Z">
        <w:r>
          <w:t>:</w:t>
        </w:r>
      </w:ins>
      <w:del w:id="103" w:author="Gerry McChesney" w:date="2013-09-10T17:57:00Z">
        <w:r w:rsidR="000D1C65" w:rsidDel="0015768B">
          <w:delText>T</w:delText>
        </w:r>
      </w:del>
      <w:ins w:id="104" w:author="Gerry McChesney" w:date="2013-09-10T17:57:00Z">
        <w:r>
          <w:t>one based on an estimate</w:t>
        </w:r>
      </w:ins>
      <w:ins w:id="105" w:author="Gerry McChesney" w:date="2013-09-10T17:58:00Z">
        <w:r>
          <w:t>d</w:t>
        </w:r>
      </w:ins>
      <w:ins w:id="106" w:author="Gerry McChesney" w:date="2013-09-10T17:57:00Z">
        <w:r>
          <w:t xml:space="preserve"> recent decline of 3.4%(</w:t>
        </w:r>
      </w:ins>
      <w:del w:id="107" w:author="Gerry McChesney" w:date="2013-09-10T17:57:00Z">
        <w:r w:rsidR="000D1C65" w:rsidDel="0015768B">
          <w:delText>hese</w:delText>
        </w:r>
      </w:del>
      <w:del w:id="108" w:author="Gerry McChesney" w:date="2013-09-10T17:58:00Z">
        <w:r w:rsidR="000D1C65" w:rsidDel="0015768B">
          <w:delText xml:space="preserve"> </w:delText>
        </w:r>
      </w:del>
      <w:del w:id="109" w:author="Gerry McChesney" w:date="2013-09-10T17:57:00Z">
        <w:r w:rsidR="000D1C65" w:rsidDel="0015768B">
          <w:delText>are a</w:delText>
        </w:r>
      </w:del>
      <w:ins w:id="110" w:author="Gerry McChesney" w:date="2013-09-10T17:58:00Z">
        <w:r>
          <w:t xml:space="preserve"> or plus one </w:t>
        </w:r>
      </w:ins>
      <w:ins w:id="111" w:author="Gerry McChesney" w:date="2013-09-10T17:59:00Z">
        <w:r>
          <w:t xml:space="preserve">standard </w:t>
        </w:r>
        <w:proofErr w:type="spellStart"/>
        <w:r>
          <w:t>erro</w:t>
        </w:r>
        <w:proofErr w:type="spellEnd"/>
        <w:r>
          <w:t xml:space="preserve"> of the mean;</w:t>
        </w:r>
      </w:ins>
      <w:r w:rsidR="000D1C65">
        <w:t xml:space="preserve"> “moderate </w:t>
      </w:r>
      <w:ins w:id="112" w:author="Gerry McChesney" w:date="2013-09-10T17:58:00Z">
        <w:r>
          <w:t>decline scenario”)</w:t>
        </w:r>
      </w:ins>
      <w:del w:id="113" w:author="Gerry McChesney" w:date="2013-09-10T17:58:00Z">
        <w:r w:rsidR="000D1C65" w:rsidDel="0015768B">
          <w:delText>annual decline (3.4 percent)”</w:delText>
        </w:r>
      </w:del>
      <w:ins w:id="114" w:author="Gerry McChesney" w:date="2013-09-10T17:58:00Z">
        <w:r>
          <w:t xml:space="preserve">; and one based on </w:t>
        </w:r>
      </w:ins>
      <w:ins w:id="115" w:author="Gerry McChesney" w:date="2013-09-10T17:59:00Z">
        <w:r>
          <w:t xml:space="preserve">an </w:t>
        </w:r>
      </w:ins>
      <w:ins w:id="116" w:author="Gerry McChesney" w:date="2013-09-10T18:00:00Z">
        <w:r>
          <w:t xml:space="preserve">estimated recent </w:t>
        </w:r>
      </w:ins>
      <w:ins w:id="117" w:author="Gerry McChesney" w:date="2013-09-10T17:59:00Z">
        <w:r>
          <w:t xml:space="preserve">increase of 0.63% </w:t>
        </w:r>
      </w:ins>
      <w:r w:rsidR="000D1C65">
        <w:t xml:space="preserve"> </w:t>
      </w:r>
      <w:ins w:id="118" w:author="Gerry McChesney" w:date="2013-09-10T18:00:00Z">
        <w:r>
          <w:t xml:space="preserve">(or plus two standard errors of the mean; </w:t>
        </w:r>
      </w:ins>
      <w:del w:id="119" w:author="Gerry McChesney" w:date="2013-09-10T18:00:00Z">
        <w:r w:rsidR="000D1C65" w:rsidDel="0015768B">
          <w:delText xml:space="preserve">and a </w:delText>
        </w:r>
      </w:del>
      <w:r w:rsidR="000D1C65">
        <w:t xml:space="preserve">“near stable </w:t>
      </w:r>
      <w:del w:id="120" w:author="Gerry McChesney" w:date="2013-09-10T18:00:00Z">
        <w:r w:rsidR="000D1C65" w:rsidDel="008D7289">
          <w:delText>annual trend (0.6 percent increa</w:delText>
        </w:r>
      </w:del>
      <w:del w:id="121" w:author="Gerry McChesney" w:date="2013-09-10T18:01:00Z">
        <w:r w:rsidR="000D1C65" w:rsidDel="008D7289">
          <w:delText>se)”</w:delText>
        </w:r>
      </w:del>
      <w:r w:rsidR="000D1C65">
        <w:t xml:space="preserve"> scenario</w:t>
      </w:r>
      <w:ins w:id="122" w:author="Gerry McChesney" w:date="2013-09-10T18:01:00Z">
        <w:r w:rsidR="008D7289">
          <w:t>”)</w:t>
        </w:r>
      </w:ins>
      <w:r w:rsidR="000D1C65">
        <w:t xml:space="preserve">. Each of these </w:t>
      </w:r>
      <w:proofErr w:type="spellStart"/>
      <w:r w:rsidR="000D1C65">
        <w:t>scenerio</w:t>
      </w:r>
      <w:del w:id="123" w:author="Gerry McChesney" w:date="2013-09-10T18:01:00Z">
        <w:r w:rsidR="000D1C65" w:rsidDel="008D7289">
          <w:delText>e</w:delText>
        </w:r>
      </w:del>
      <w:r w:rsidR="000D1C65">
        <w:t>s</w:t>
      </w:r>
      <w:proofErr w:type="spellEnd"/>
      <w:r w:rsidR="000D1C65">
        <w:t xml:space="preserve"> models future population trends with “no burrowing owl reduction, 50 percent reduction, and 71.5 percent reduction”. </w:t>
      </w:r>
      <w:del w:id="124" w:author="Gerry McChesney" w:date="2013-09-10T18:01:00Z">
        <w:r w:rsidR="000D1C65" w:rsidDel="008D7289">
          <w:delText>As stated above, t</w:delText>
        </w:r>
      </w:del>
      <w:ins w:id="125" w:author="Gerry McChesney" w:date="2013-09-10T18:01:00Z">
        <w:r w:rsidR="008D7289">
          <w:t>T</w:t>
        </w:r>
      </w:ins>
      <w:r w:rsidR="000D1C65">
        <w:t>he results indicate</w:t>
      </w:r>
      <w:ins w:id="126" w:author="Gerry McChesney" w:date="2013-09-10T18:01:00Z">
        <w:r w:rsidR="008D7289">
          <w:t>d</w:t>
        </w:r>
      </w:ins>
      <w:r w:rsidR="000D1C65">
        <w:t xml:space="preserve"> that a reduction of burrowing owl abundance on SE </w:t>
      </w:r>
      <w:proofErr w:type="spellStart"/>
      <w:r w:rsidR="000D1C65">
        <w:t>Farallon</w:t>
      </w:r>
      <w:proofErr w:type="spellEnd"/>
      <w:r w:rsidR="000D1C65">
        <w:t xml:space="preserve"> Island will decrease instances of burrowing owl predation of ashy storm-petrels on the island</w:t>
      </w:r>
      <w:ins w:id="127" w:author="Gerry McChesney" w:date="2013-09-10T18:02:00Z">
        <w:r w:rsidR="008D7289">
          <w:t xml:space="preserve"> </w:t>
        </w:r>
      </w:ins>
      <w:ins w:id="128" w:author="Gerry McChesney" w:date="2013-09-10T18:03:00Z">
        <w:r w:rsidR="008D7289">
          <w:t>with</w:t>
        </w:r>
      </w:ins>
      <w:ins w:id="129" w:author="Gerry McChesney" w:date="2013-09-10T18:02:00Z">
        <w:r w:rsidR="008D7289">
          <w:t xml:space="preserve"> result</w:t>
        </w:r>
      </w:ins>
      <w:ins w:id="130" w:author="Gerry McChesney" w:date="2013-09-10T18:03:00Z">
        <w:r w:rsidR="008D7289">
          <w:t>ing</w:t>
        </w:r>
      </w:ins>
      <w:ins w:id="131" w:author="Gerry McChesney" w:date="2013-09-10T18:02:00Z">
        <w:r w:rsidR="008D7289">
          <w:t xml:space="preserve"> benefits</w:t>
        </w:r>
      </w:ins>
      <w:ins w:id="132" w:author="Gerry McChesney" w:date="2013-09-10T18:03:00Z">
        <w:r w:rsidR="008D7289">
          <w:t xml:space="preserve"> to the </w:t>
        </w:r>
        <w:proofErr w:type="gramStart"/>
        <w:r w:rsidR="008D7289">
          <w:t>population</w:t>
        </w:r>
      </w:ins>
      <w:ins w:id="133" w:author="Gerry McChesney" w:date="2013-09-10T18:02:00Z">
        <w:r w:rsidR="008D7289">
          <w:t xml:space="preserve"> </w:t>
        </w:r>
      </w:ins>
      <w:r w:rsidR="000D1C65">
        <w:t>.</w:t>
      </w:r>
      <w:proofErr w:type="gramEnd"/>
      <w:r w:rsidR="000D1C65">
        <w:t xml:space="preserve"> </w:t>
      </w:r>
      <w:del w:id="134" w:author="Gerry McChesney" w:date="2013-09-10T18:04:00Z">
        <w:r w:rsidR="000D1C65" w:rsidDel="008D7289">
          <w:delText>The analysis is sensitive to the timeframes that the data are grouped into. For instance, while a limited group of data (2007-2012) results in a future downward trajectory, using a larger data set would likely result in a different outcome. A longer term data set of petrel and predator population dynamics would be needed to be confident in population trajectories.</w:delText>
        </w:r>
        <w:r w:rsidR="000D1C65" w:rsidRPr="00FE381F" w:rsidDel="008D7289">
          <w:delText xml:space="preserve"> </w:delText>
        </w:r>
      </w:del>
    </w:p>
    <w:p w:rsidR="000D1C65" w:rsidRDefault="000D1C65" w:rsidP="000D1C65">
      <w:pPr>
        <w:autoSpaceDE w:val="0"/>
        <w:autoSpaceDN w:val="0"/>
        <w:adjustRightInd w:val="0"/>
      </w:pPr>
    </w:p>
    <w:p w:rsidR="000D1C65" w:rsidRPr="00B94D87" w:rsidRDefault="000D1C65" w:rsidP="000D1C65">
      <w:pPr>
        <w:autoSpaceDE w:val="0"/>
        <w:autoSpaceDN w:val="0"/>
        <w:adjustRightInd w:val="0"/>
        <w:rPr>
          <w:rFonts w:ascii="Arial" w:eastAsia="Cambria" w:hAnsi="Arial" w:cs="Arial"/>
          <w:sz w:val="21"/>
          <w:szCs w:val="21"/>
        </w:rPr>
      </w:pPr>
      <w:proofErr w:type="spellStart"/>
      <w:r>
        <w:t>Nur</w:t>
      </w:r>
      <w:proofErr w:type="spellEnd"/>
      <w:r>
        <w:t xml:space="preserve"> et al. 2013 (p. 26) used the last three years of ashy storm petrel capture data to estimate the current number of breeding birds on the island. They concluded with a 95 percent confidence interval that there are between 3790 and 8778 breeding birds on SE </w:t>
      </w:r>
      <w:proofErr w:type="spellStart"/>
      <w:r>
        <w:lastRenderedPageBreak/>
        <w:t>Farallon</w:t>
      </w:r>
      <w:proofErr w:type="spellEnd"/>
      <w:r>
        <w:t xml:space="preserve"> Island</w:t>
      </w:r>
      <w:ins w:id="135" w:author="Gerry McChesney" w:date="2013-09-10T18:05:00Z">
        <w:r w:rsidR="008D7289">
          <w:t xml:space="preserve">, with a mean of </w:t>
        </w:r>
      </w:ins>
      <w:ins w:id="136" w:author="Gerry McChesney" w:date="2013-09-10T18:06:00Z">
        <w:r w:rsidR="008D7289">
          <w:rPr>
            <w:sz w:val="23"/>
            <w:szCs w:val="23"/>
          </w:rPr>
          <w:t>5768 breeders</w:t>
        </w:r>
        <w:r w:rsidR="008D7289">
          <w:rPr>
            <w:sz w:val="23"/>
            <w:szCs w:val="23"/>
          </w:rPr>
          <w:t xml:space="preserve">.  This mean value is </w:t>
        </w:r>
        <w:r w:rsidR="008D7289">
          <w:rPr>
            <w:sz w:val="23"/>
            <w:szCs w:val="23"/>
          </w:rPr>
          <w:t>11</w:t>
        </w:r>
        <w:r w:rsidR="008D7289">
          <w:rPr>
            <w:sz w:val="23"/>
            <w:szCs w:val="23"/>
          </w:rPr>
          <w:t>7</w:t>
        </w:r>
        <w:r w:rsidR="008D7289">
          <w:rPr>
            <w:sz w:val="23"/>
            <w:szCs w:val="23"/>
          </w:rPr>
          <w:t xml:space="preserve">% </w:t>
        </w:r>
        <w:r w:rsidR="008D7289">
          <w:rPr>
            <w:sz w:val="23"/>
            <w:szCs w:val="23"/>
          </w:rPr>
          <w:t xml:space="preserve">higher than the previous </w:t>
        </w:r>
        <w:proofErr w:type="spellStart"/>
        <w:r w:rsidR="008D7289">
          <w:rPr>
            <w:sz w:val="23"/>
            <w:szCs w:val="23"/>
          </w:rPr>
          <w:t>Sydeman</w:t>
        </w:r>
        <w:proofErr w:type="spellEnd"/>
        <w:r w:rsidR="008D7289">
          <w:rPr>
            <w:sz w:val="23"/>
            <w:szCs w:val="23"/>
          </w:rPr>
          <w:t xml:space="preserve"> et al. (1998) estimate in </w:t>
        </w:r>
        <w:r w:rsidR="008D7289">
          <w:rPr>
            <w:sz w:val="23"/>
            <w:szCs w:val="23"/>
          </w:rPr>
          <w:t>1992</w:t>
        </w:r>
      </w:ins>
      <w:r>
        <w:t xml:space="preserve">. </w:t>
      </w:r>
      <w:ins w:id="137" w:author="Gerry McChesney" w:date="2013-09-10T18:07:00Z">
        <w:r w:rsidR="008D7289">
          <w:t xml:space="preserve"> Thus, despite projections of a potential declines since 2007, numbers are substantially higher than in </w:t>
        </w:r>
        <w:commentRangeStart w:id="138"/>
        <w:r w:rsidR="008D7289">
          <w:t>1992</w:t>
        </w:r>
      </w:ins>
      <w:commentRangeEnd w:id="138"/>
      <w:ins w:id="139" w:author="Gerry McChesney" w:date="2013-09-10T18:09:00Z">
        <w:r w:rsidR="008D7289">
          <w:rPr>
            <w:rStyle w:val="CommentReference"/>
          </w:rPr>
          <w:commentReference w:id="138"/>
        </w:r>
      </w:ins>
      <w:ins w:id="140" w:author="Gerry McChesney" w:date="2013-09-10T18:07:00Z">
        <w:r w:rsidR="008D7289">
          <w:t>.</w:t>
        </w:r>
      </w:ins>
    </w:p>
    <w:p w:rsidR="006F3BCD" w:rsidDel="008D7289" w:rsidRDefault="006F3BCD" w:rsidP="006F3BCD">
      <w:pPr>
        <w:rPr>
          <w:del w:id="141" w:author="Gerry McChesney" w:date="2013-09-10T18:09:00Z"/>
          <w:color w:val="222222"/>
          <w:shd w:val="clear" w:color="auto" w:fill="FFFFFF"/>
        </w:rPr>
      </w:pPr>
      <w:del w:id="142" w:author="Gerry McChesney" w:date="2013-09-10T18:09:00Z">
        <w:r w:rsidDel="008D7289">
          <w:rPr>
            <w:color w:val="222222"/>
            <w:shd w:val="clear" w:color="auto" w:fill="FFFFFF"/>
          </w:rPr>
          <w:delText>”</w:delText>
        </w:r>
      </w:del>
    </w:p>
    <w:p w:rsidR="006F3BCD" w:rsidRDefault="006F3BCD"/>
    <w:sectPr w:rsidR="006F3BCD">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rry McChesney" w:date="2013-09-10T18:14:00Z" w:initials="GJM">
    <w:p w:rsidR="001C5568" w:rsidRDefault="001C5568">
      <w:pPr>
        <w:pStyle w:val="CommentText"/>
      </w:pPr>
      <w:r>
        <w:rPr>
          <w:rStyle w:val="CommentReference"/>
        </w:rPr>
        <w:annotationRef/>
      </w:r>
      <w:r>
        <w:t xml:space="preserve">This was term in </w:t>
      </w:r>
      <w:proofErr w:type="spellStart"/>
      <w:r>
        <w:t>Nur</w:t>
      </w:r>
      <w:proofErr w:type="spellEnd"/>
      <w:r>
        <w:t xml:space="preserve"> because max uncertain.</w:t>
      </w:r>
    </w:p>
  </w:comment>
  <w:comment w:id="8" w:author="Gerry McChesney" w:date="2013-09-10T18:14:00Z" w:initials="GJM">
    <w:p w:rsidR="00F3675B" w:rsidRDefault="00F3675B">
      <w:pPr>
        <w:pStyle w:val="CommentText"/>
      </w:pPr>
      <w:r>
        <w:rPr>
          <w:rStyle w:val="CommentReference"/>
        </w:rPr>
        <w:annotationRef/>
      </w:r>
      <w:r>
        <w:t xml:space="preserve">I could not find a reference to this in </w:t>
      </w:r>
      <w:proofErr w:type="spellStart"/>
      <w:r>
        <w:t>Nur</w:t>
      </w:r>
      <w:proofErr w:type="spellEnd"/>
      <w:r>
        <w:t xml:space="preserve"> et al. (2013). It may have been in the </w:t>
      </w:r>
      <w:proofErr w:type="spellStart"/>
      <w:r>
        <w:t>Nur</w:t>
      </w:r>
      <w:proofErr w:type="spellEnd"/>
      <w:r>
        <w:t xml:space="preserve"> et al. (2012) draft, </w:t>
      </w:r>
      <w:r w:rsidR="00A0363D">
        <w:t xml:space="preserve">which this possibly was referencing, </w:t>
      </w:r>
      <w:r>
        <w:t xml:space="preserve">but the final report shortened discussion of the current population estimate and it may have been deleted. However, </w:t>
      </w:r>
      <w:proofErr w:type="spellStart"/>
      <w:r>
        <w:t>Sydeman</w:t>
      </w:r>
      <w:proofErr w:type="spellEnd"/>
      <w:r>
        <w:t xml:space="preserve"> et al. (1998) did address the breeding vs. total population estimate issue.</w:t>
      </w:r>
    </w:p>
  </w:comment>
  <w:comment w:id="47" w:author="Gerry McChesney" w:date="2013-09-10T18:14:00Z" w:initials="GJM">
    <w:p w:rsidR="00C23EAD" w:rsidRDefault="00C23EAD">
      <w:pPr>
        <w:pStyle w:val="CommentText"/>
      </w:pPr>
      <w:r>
        <w:rPr>
          <w:rStyle w:val="CommentReference"/>
        </w:rPr>
        <w:annotationRef/>
      </w:r>
      <w:r>
        <w:t xml:space="preserve">There is no mention of this in </w:t>
      </w:r>
      <w:proofErr w:type="spellStart"/>
      <w:r>
        <w:t>Nur</w:t>
      </w:r>
      <w:proofErr w:type="spellEnd"/>
      <w:r>
        <w:t xml:space="preserve"> et al. (2013).</w:t>
      </w:r>
    </w:p>
  </w:comment>
  <w:comment w:id="51" w:author="Gerry McChesney" w:date="2013-09-10T18:14:00Z" w:initials="GJM">
    <w:p w:rsidR="0000381D" w:rsidRDefault="0000381D">
      <w:pPr>
        <w:pStyle w:val="CommentText"/>
      </w:pPr>
      <w:r>
        <w:rPr>
          <w:rStyle w:val="CommentReference"/>
        </w:rPr>
        <w:annotationRef/>
      </w:r>
      <w:r w:rsidR="000A761B">
        <w:t>Either delete or m</w:t>
      </w:r>
      <w:r>
        <w:t>ove this section to the end to put into context the full modeling effort.</w:t>
      </w:r>
    </w:p>
  </w:comment>
  <w:comment w:id="52" w:author="Gerry McChesney" w:date="2013-09-10T18:14:00Z" w:initials="GJM">
    <w:p w:rsidR="0070633E" w:rsidRDefault="0070633E">
      <w:pPr>
        <w:pStyle w:val="CommentText"/>
      </w:pPr>
      <w:r>
        <w:rPr>
          <w:rStyle w:val="CommentReference"/>
        </w:rPr>
        <w:annotationRef/>
      </w:r>
      <w:r>
        <w:t xml:space="preserve">Delete from here. Some portions could be moved to last paragraph, summarizing results and </w:t>
      </w:r>
      <w:r>
        <w:t>caveats.</w:t>
      </w:r>
      <w:bookmarkStart w:id="55" w:name="_GoBack"/>
      <w:bookmarkEnd w:id="55"/>
    </w:p>
  </w:comment>
  <w:comment w:id="63" w:author="Gerry McChesney" w:date="2013-09-10T18:14:00Z" w:initials="GJM">
    <w:p w:rsidR="0000381D" w:rsidRDefault="0000381D">
      <w:pPr>
        <w:pStyle w:val="CommentText"/>
      </w:pPr>
      <w:r>
        <w:rPr>
          <w:rStyle w:val="CommentReference"/>
        </w:rPr>
        <w:annotationRef/>
      </w:r>
      <w:r>
        <w:t>Moved this paragraph above prior paragraph.</w:t>
      </w:r>
    </w:p>
  </w:comment>
  <w:comment w:id="65" w:author="Gerry McChesney" w:date="2013-09-10T18:14:00Z" w:initials="GJM">
    <w:p w:rsidR="000F14B1" w:rsidRDefault="000F14B1">
      <w:pPr>
        <w:pStyle w:val="CommentText"/>
      </w:pPr>
      <w:r>
        <w:rPr>
          <w:rStyle w:val="CommentReference"/>
        </w:rPr>
        <w:annotationRef/>
      </w:r>
      <w:r>
        <w:t>Incorrect.</w:t>
      </w:r>
    </w:p>
  </w:comment>
  <w:comment w:id="78" w:author="Gerry McChesney" w:date="2013-09-10T18:14:00Z" w:initials="GJM">
    <w:p w:rsidR="000A761B" w:rsidRDefault="000A761B">
      <w:pPr>
        <w:pStyle w:val="CommentText"/>
      </w:pPr>
      <w:r>
        <w:rPr>
          <w:rStyle w:val="CommentReference"/>
        </w:rPr>
        <w:annotationRef/>
      </w:r>
      <w:r>
        <w:t xml:space="preserve">This isn’t necessary, and using only the best-fit model is not unusual. To create models based on </w:t>
      </w:r>
      <w:proofErr w:type="gramStart"/>
      <w:r>
        <w:t>multiple  possibilities</w:t>
      </w:r>
      <w:proofErr w:type="gramEnd"/>
      <w:r>
        <w:t xml:space="preserve"> would  be cumbersome and may create results almost impossible to use. But they did address the uncertainty by modeling possible future trends based on the 7.19% “steep” decline scenario, 3.36% “moderate decline” scenario, and 0.63% increase “stable” scenario. </w:t>
      </w:r>
    </w:p>
  </w:comment>
  <w:comment w:id="138" w:author="Gerry McChesney" w:date="2013-09-10T18:14:00Z" w:initials="GJM">
    <w:p w:rsidR="008D7289" w:rsidRDefault="008D7289">
      <w:pPr>
        <w:pStyle w:val="CommentText"/>
      </w:pPr>
      <w:r>
        <w:rPr>
          <w:rStyle w:val="CommentReference"/>
        </w:rPr>
        <w:annotationRef/>
      </w:r>
      <w:r>
        <w:t xml:space="preserve">Finish this section with a paragraph on caveats, which can be taken largely from the </w:t>
      </w:r>
      <w:proofErr w:type="spellStart"/>
      <w:r>
        <w:t>Nur</w:t>
      </w:r>
      <w:proofErr w:type="spellEnd"/>
      <w:r>
        <w:t xml:space="preserve"> et al. report. Note that models demonstrate that owls (and mice, indirectly) have impacts on ASSP on </w:t>
      </w:r>
      <w:proofErr w:type="spellStart"/>
      <w:r>
        <w:t>Farallones</w:t>
      </w:r>
      <w:proofErr w:type="spellEnd"/>
      <w:r>
        <w:t>, but that ASSP</w:t>
      </w:r>
      <w:r w:rsidR="0070633E">
        <w:t xml:space="preserve"> numbers are higher than in early 1990s when concern was especially high. Recent trend estimate is of some concern but more years of data are necessary to investigate whether trend will continue.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C8"/>
    <w:rsid w:val="0000381D"/>
    <w:rsid w:val="000A761B"/>
    <w:rsid w:val="000D1C65"/>
    <w:rsid w:val="000F14B1"/>
    <w:rsid w:val="0015768B"/>
    <w:rsid w:val="001C5568"/>
    <w:rsid w:val="002D4C9C"/>
    <w:rsid w:val="00437967"/>
    <w:rsid w:val="006F3BCD"/>
    <w:rsid w:val="0070633E"/>
    <w:rsid w:val="00885D02"/>
    <w:rsid w:val="008D7289"/>
    <w:rsid w:val="00A0363D"/>
    <w:rsid w:val="00C23EAD"/>
    <w:rsid w:val="00D341B6"/>
    <w:rsid w:val="00D748C8"/>
    <w:rsid w:val="00F3675B"/>
    <w:rsid w:val="00F66EBC"/>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748C8"/>
    <w:rPr>
      <w:sz w:val="16"/>
      <w:szCs w:val="16"/>
    </w:rPr>
  </w:style>
  <w:style w:type="paragraph" w:styleId="CommentText">
    <w:name w:val="annotation text"/>
    <w:basedOn w:val="Normal"/>
    <w:link w:val="CommentTextChar"/>
    <w:rsid w:val="00D748C8"/>
    <w:rPr>
      <w:sz w:val="20"/>
      <w:szCs w:val="20"/>
    </w:rPr>
  </w:style>
  <w:style w:type="character" w:customStyle="1" w:styleId="CommentTextChar">
    <w:name w:val="Comment Text Char"/>
    <w:basedOn w:val="DefaultParagraphFont"/>
    <w:link w:val="CommentText"/>
    <w:rsid w:val="00D748C8"/>
  </w:style>
  <w:style w:type="paragraph" w:styleId="CommentSubject">
    <w:name w:val="annotation subject"/>
    <w:basedOn w:val="CommentText"/>
    <w:next w:val="CommentText"/>
    <w:link w:val="CommentSubjectChar"/>
    <w:rsid w:val="00D748C8"/>
    <w:rPr>
      <w:b/>
      <w:bCs/>
    </w:rPr>
  </w:style>
  <w:style w:type="character" w:customStyle="1" w:styleId="CommentSubjectChar">
    <w:name w:val="Comment Subject Char"/>
    <w:basedOn w:val="CommentTextChar"/>
    <w:link w:val="CommentSubject"/>
    <w:rsid w:val="00D748C8"/>
    <w:rPr>
      <w:b/>
      <w:bCs/>
    </w:rPr>
  </w:style>
  <w:style w:type="paragraph" w:styleId="BalloonText">
    <w:name w:val="Balloon Text"/>
    <w:basedOn w:val="Normal"/>
    <w:link w:val="BalloonTextChar"/>
    <w:rsid w:val="00D748C8"/>
    <w:rPr>
      <w:rFonts w:ascii="Tahoma" w:hAnsi="Tahoma" w:cs="Tahoma"/>
      <w:sz w:val="16"/>
      <w:szCs w:val="16"/>
    </w:rPr>
  </w:style>
  <w:style w:type="character" w:customStyle="1" w:styleId="BalloonTextChar">
    <w:name w:val="Balloon Text Char"/>
    <w:basedOn w:val="DefaultParagraphFont"/>
    <w:link w:val="BalloonText"/>
    <w:rsid w:val="00D748C8"/>
    <w:rPr>
      <w:rFonts w:ascii="Tahoma" w:hAnsi="Tahoma" w:cs="Tahoma"/>
      <w:sz w:val="16"/>
      <w:szCs w:val="16"/>
    </w:rPr>
  </w:style>
  <w:style w:type="character" w:customStyle="1" w:styleId="apple-converted-space">
    <w:name w:val="apple-converted-space"/>
    <w:basedOn w:val="DefaultParagraphFont"/>
    <w:rsid w:val="006F3BCD"/>
  </w:style>
  <w:style w:type="paragraph" w:styleId="NoSpacing">
    <w:name w:val="No Spacing"/>
    <w:uiPriority w:val="1"/>
    <w:qFormat/>
    <w:rsid w:val="000D1C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748C8"/>
    <w:rPr>
      <w:sz w:val="16"/>
      <w:szCs w:val="16"/>
    </w:rPr>
  </w:style>
  <w:style w:type="paragraph" w:styleId="CommentText">
    <w:name w:val="annotation text"/>
    <w:basedOn w:val="Normal"/>
    <w:link w:val="CommentTextChar"/>
    <w:rsid w:val="00D748C8"/>
    <w:rPr>
      <w:sz w:val="20"/>
      <w:szCs w:val="20"/>
    </w:rPr>
  </w:style>
  <w:style w:type="character" w:customStyle="1" w:styleId="CommentTextChar">
    <w:name w:val="Comment Text Char"/>
    <w:basedOn w:val="DefaultParagraphFont"/>
    <w:link w:val="CommentText"/>
    <w:rsid w:val="00D748C8"/>
  </w:style>
  <w:style w:type="paragraph" w:styleId="CommentSubject">
    <w:name w:val="annotation subject"/>
    <w:basedOn w:val="CommentText"/>
    <w:next w:val="CommentText"/>
    <w:link w:val="CommentSubjectChar"/>
    <w:rsid w:val="00D748C8"/>
    <w:rPr>
      <w:b/>
      <w:bCs/>
    </w:rPr>
  </w:style>
  <w:style w:type="character" w:customStyle="1" w:styleId="CommentSubjectChar">
    <w:name w:val="Comment Subject Char"/>
    <w:basedOn w:val="CommentTextChar"/>
    <w:link w:val="CommentSubject"/>
    <w:rsid w:val="00D748C8"/>
    <w:rPr>
      <w:b/>
      <w:bCs/>
    </w:rPr>
  </w:style>
  <w:style w:type="paragraph" w:styleId="BalloonText">
    <w:name w:val="Balloon Text"/>
    <w:basedOn w:val="Normal"/>
    <w:link w:val="BalloonTextChar"/>
    <w:rsid w:val="00D748C8"/>
    <w:rPr>
      <w:rFonts w:ascii="Tahoma" w:hAnsi="Tahoma" w:cs="Tahoma"/>
      <w:sz w:val="16"/>
      <w:szCs w:val="16"/>
    </w:rPr>
  </w:style>
  <w:style w:type="character" w:customStyle="1" w:styleId="BalloonTextChar">
    <w:name w:val="Balloon Text Char"/>
    <w:basedOn w:val="DefaultParagraphFont"/>
    <w:link w:val="BalloonText"/>
    <w:rsid w:val="00D748C8"/>
    <w:rPr>
      <w:rFonts w:ascii="Tahoma" w:hAnsi="Tahoma" w:cs="Tahoma"/>
      <w:sz w:val="16"/>
      <w:szCs w:val="16"/>
    </w:rPr>
  </w:style>
  <w:style w:type="character" w:customStyle="1" w:styleId="apple-converted-space">
    <w:name w:val="apple-converted-space"/>
    <w:basedOn w:val="DefaultParagraphFont"/>
    <w:rsid w:val="006F3BCD"/>
  </w:style>
  <w:style w:type="paragraph" w:styleId="NoSpacing">
    <w:name w:val="No Spacing"/>
    <w:uiPriority w:val="1"/>
    <w:qFormat/>
    <w:rsid w:val="000D1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1175</Words>
  <Characters>8557</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McChesney</dc:creator>
  <cp:keywords/>
  <dc:description/>
  <cp:lastModifiedBy>Gerry McChesney</cp:lastModifiedBy>
  <cp:revision>4</cp:revision>
  <dcterms:created xsi:type="dcterms:W3CDTF">2013-09-10T21:09:00Z</dcterms:created>
  <dcterms:modified xsi:type="dcterms:W3CDTF">2013-09-11T01:14:00Z</dcterms:modified>
</cp:coreProperties>
</file>